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517FE" w14:textId="02D6DCC4" w:rsidR="00032230" w:rsidRPr="00E07B29" w:rsidRDefault="00CF64BA" w:rsidP="0018156B">
      <w:pPr>
        <w:jc w:val="right"/>
      </w:pPr>
      <w:r>
        <w:rPr>
          <w:noProof/>
        </w:rPr>
        <w:drawing>
          <wp:anchor distT="0" distB="0" distL="114300" distR="114300" simplePos="0" relativeHeight="251668480" behindDoc="0" locked="0" layoutInCell="1" allowOverlap="1" wp14:anchorId="3B8E3D87" wp14:editId="6A6EDFC5">
            <wp:simplePos x="0" y="0"/>
            <wp:positionH relativeFrom="column">
              <wp:posOffset>5300621</wp:posOffset>
            </wp:positionH>
            <wp:positionV relativeFrom="paragraph">
              <wp:posOffset>-185862</wp:posOffset>
            </wp:positionV>
            <wp:extent cx="614680" cy="8191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68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7147328E" wp14:editId="029DB91B">
            <wp:simplePos x="0" y="0"/>
            <wp:positionH relativeFrom="margin">
              <wp:align>left</wp:align>
            </wp:positionH>
            <wp:positionV relativeFrom="paragraph">
              <wp:posOffset>-215789</wp:posOffset>
            </wp:positionV>
            <wp:extent cx="946205" cy="1100347"/>
            <wp:effectExtent l="0" t="0" r="635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6205" cy="11003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264D0F" w14:textId="77777777" w:rsidR="00032230" w:rsidRDefault="00032230" w:rsidP="00032230">
      <w:pPr>
        <w:jc w:val="center"/>
        <w:rPr>
          <w:b/>
        </w:rPr>
      </w:pPr>
      <w:r w:rsidRPr="00E07B29">
        <w:rPr>
          <w:b/>
        </w:rPr>
        <w:t>AIR QUALITY</w:t>
      </w:r>
      <w:r>
        <w:rPr>
          <w:b/>
        </w:rPr>
        <w:t xml:space="preserve"> </w:t>
      </w:r>
      <w:r w:rsidRPr="00E07B29">
        <w:rPr>
          <w:b/>
        </w:rPr>
        <w:t>PROGRAM</w:t>
      </w:r>
    </w:p>
    <w:p w14:paraId="7A66ED7F" w14:textId="679A351F" w:rsidR="00032230" w:rsidRPr="00E07B29" w:rsidRDefault="00032230" w:rsidP="00032230">
      <w:pPr>
        <w:jc w:val="center"/>
        <w:rPr>
          <w:b/>
        </w:rPr>
      </w:pPr>
      <w:r w:rsidRPr="00E07B29">
        <w:rPr>
          <w:b/>
        </w:rPr>
        <w:t xml:space="preserve">VANDENBERG </w:t>
      </w:r>
      <w:r w:rsidR="00FC248D">
        <w:rPr>
          <w:b/>
        </w:rPr>
        <w:t>SPACE</w:t>
      </w:r>
      <w:r w:rsidR="00FC248D" w:rsidRPr="00E07B29">
        <w:rPr>
          <w:b/>
        </w:rPr>
        <w:t xml:space="preserve"> </w:t>
      </w:r>
      <w:r w:rsidRPr="00E07B29">
        <w:rPr>
          <w:b/>
        </w:rPr>
        <w:t>FORCE BASE</w:t>
      </w:r>
    </w:p>
    <w:p w14:paraId="59B2120D" w14:textId="77777777" w:rsidR="00032230" w:rsidRPr="00E07B29" w:rsidRDefault="00032230" w:rsidP="00032230">
      <w:pPr>
        <w:jc w:val="left"/>
        <w:rPr>
          <w:b/>
        </w:rPr>
      </w:pPr>
    </w:p>
    <w:p w14:paraId="1F6B72BD" w14:textId="77777777" w:rsidR="00032230" w:rsidRPr="00E07B29" w:rsidRDefault="00032230" w:rsidP="00032230">
      <w:pPr>
        <w:jc w:val="left"/>
        <w:rPr>
          <w:b/>
        </w:rPr>
      </w:pPr>
    </w:p>
    <w:p w14:paraId="781D735B" w14:textId="77777777" w:rsidR="00032230" w:rsidRPr="00E07B29" w:rsidRDefault="00032230" w:rsidP="00032230">
      <w:pPr>
        <w:jc w:val="left"/>
        <w:rPr>
          <w:b/>
        </w:rPr>
      </w:pPr>
      <w:r w:rsidRPr="00E07B29">
        <w:rPr>
          <w:noProof/>
        </w:rPr>
        <mc:AlternateContent>
          <mc:Choice Requires="wps">
            <w:drawing>
              <wp:anchor distT="0" distB="0" distL="114300" distR="114300" simplePos="0" relativeHeight="251664384" behindDoc="0" locked="0" layoutInCell="1" allowOverlap="1" wp14:anchorId="4CBFD1EF" wp14:editId="75E5988F">
                <wp:simplePos x="0" y="0"/>
                <wp:positionH relativeFrom="page">
                  <wp:posOffset>798830</wp:posOffset>
                </wp:positionH>
                <wp:positionV relativeFrom="paragraph">
                  <wp:posOffset>132715</wp:posOffset>
                </wp:positionV>
                <wp:extent cx="6141720" cy="0"/>
                <wp:effectExtent l="55880" t="57150" r="50800" b="5715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1720" cy="0"/>
                        </a:xfrm>
                        <a:prstGeom prst="line">
                          <a:avLst/>
                        </a:prstGeom>
                        <a:noFill/>
                        <a:ln w="10057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F4214" id="Straight Connector 24"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9pt,10.45pt" to="546.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" strokeweight="2.79364mm">
                <w10:wrap anchorx="page"/>
              </v:line>
            </w:pict>
          </mc:Fallback>
        </mc:AlternateContent>
      </w:r>
    </w:p>
    <w:p w14:paraId="1CDF5AD4" w14:textId="6E7FB0C5" w:rsidR="00032230" w:rsidRPr="00E07B29" w:rsidRDefault="00032230" w:rsidP="00032230">
      <w:pPr>
        <w:spacing w:before="720"/>
        <w:jc w:val="left"/>
        <w:rPr>
          <w:b/>
        </w:rPr>
      </w:pPr>
      <w:r w:rsidRPr="00E07B29">
        <w:rPr>
          <w:b/>
        </w:rPr>
        <w:t>20</w:t>
      </w:r>
      <w:r>
        <w:rPr>
          <w:b/>
        </w:rPr>
        <w:t>1</w:t>
      </w:r>
      <w:r w:rsidRPr="00E07B29">
        <w:rPr>
          <w:b/>
        </w:rPr>
        <w:t xml:space="preserve">8 AB2588 AIR TOXICS EMISSION INVENTORY </w:t>
      </w:r>
      <w:r>
        <w:rPr>
          <w:b/>
        </w:rPr>
        <w:t>REPORT</w:t>
      </w:r>
    </w:p>
    <w:p w14:paraId="3FAC38BA" w14:textId="77777777" w:rsidR="00032230" w:rsidRPr="00E07B29" w:rsidRDefault="00032230" w:rsidP="00032230">
      <w:pPr>
        <w:jc w:val="left"/>
      </w:pPr>
      <w:r w:rsidRPr="00E07B29">
        <w:t xml:space="preserve">Task Order </w:t>
      </w:r>
      <w:r w:rsidRPr="009E7089">
        <w:t>W91278</w:t>
      </w:r>
      <w:r w:rsidRPr="007414E7">
        <w:t>20</w:t>
      </w:r>
      <w:r w:rsidRPr="009E7089">
        <w:t>F01</w:t>
      </w:r>
      <w:r>
        <w:t>22</w:t>
      </w:r>
    </w:p>
    <w:p w14:paraId="4D091CDF" w14:textId="77777777" w:rsidR="00032230" w:rsidRDefault="00032230" w:rsidP="00032230">
      <w:pPr>
        <w:jc w:val="left"/>
      </w:pPr>
      <w:r w:rsidRPr="00E07B29">
        <w:t xml:space="preserve">Contract No. </w:t>
      </w:r>
      <w:r>
        <w:t>W91278-16-D-0006</w:t>
      </w:r>
    </w:p>
    <w:p w14:paraId="71A58707" w14:textId="46C128F8" w:rsidR="00032230" w:rsidRPr="00E07B29" w:rsidRDefault="00A238D7" w:rsidP="00032230">
      <w:pPr>
        <w:jc w:val="left"/>
      </w:pPr>
      <w:ins w:id="0" w:author="Chaabane, Ramzi" w:date="2022-12-22T17:44:00Z">
        <w:r>
          <w:t>1</w:t>
        </w:r>
      </w:ins>
      <w:r w:rsidR="00624267">
        <w:t>7</w:t>
      </w:r>
      <w:ins w:id="1" w:author="Ramzi Chaabane" w:date="2022-06-14T15:30:00Z">
        <w:r w:rsidR="00372006">
          <w:t xml:space="preserve"> </w:t>
        </w:r>
      </w:ins>
      <w:ins w:id="2" w:author="Chaabane, Ramzi" w:date="2022-12-22T17:44:00Z">
        <w:r>
          <w:t>January</w:t>
        </w:r>
      </w:ins>
      <w:ins w:id="3" w:author="Ramzi Chaabane" w:date="2022-06-14T15:30:00Z">
        <w:r w:rsidR="00372006">
          <w:t xml:space="preserve"> </w:t>
        </w:r>
      </w:ins>
      <w:ins w:id="4" w:author="Chaabane, Ramzi" w:date="2022-12-22T17:44:00Z">
        <w:r>
          <w:t>2023</w:t>
        </w:r>
      </w:ins>
    </w:p>
    <w:p w14:paraId="763A0695" w14:textId="7C71FD75" w:rsidR="00032230" w:rsidRDefault="00FC248D" w:rsidP="00032230">
      <w:pPr>
        <w:spacing w:before="720"/>
        <w:ind w:left="1440" w:firstLine="360"/>
        <w:jc w:val="left"/>
      </w:pPr>
      <w:r>
        <w:rPr>
          <w:noProof/>
        </w:rPr>
        <w:drawing>
          <wp:anchor distT="0" distB="0" distL="114300" distR="114300" simplePos="0" relativeHeight="251669504" behindDoc="0" locked="0" layoutInCell="1" allowOverlap="1" wp14:anchorId="317034BE" wp14:editId="489E1BDA">
            <wp:simplePos x="0" y="0"/>
            <wp:positionH relativeFrom="column">
              <wp:posOffset>190500</wp:posOffset>
            </wp:positionH>
            <wp:positionV relativeFrom="paragraph">
              <wp:posOffset>508000</wp:posOffset>
            </wp:positionV>
            <wp:extent cx="548640" cy="730250"/>
            <wp:effectExtent l="0" t="0" r="3810" b="0"/>
            <wp:wrapNone/>
            <wp:docPr id="6" name="Picture 6"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hape&#10;&#10;Description automatically generated with medium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 cy="7302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2230" w:rsidRPr="00E07B29">
        <w:t>Prepared for:</w:t>
      </w:r>
    </w:p>
    <w:p w14:paraId="2B1B89D3" w14:textId="45DF1297" w:rsidR="00032230" w:rsidRPr="00E07B29" w:rsidRDefault="00032230" w:rsidP="00032230">
      <w:pPr>
        <w:spacing w:before="120"/>
        <w:ind w:left="1440" w:firstLine="360"/>
        <w:jc w:val="left"/>
      </w:pPr>
      <w:r w:rsidRPr="00E07B29">
        <w:t>30 CES/CE</w:t>
      </w:r>
      <w:r>
        <w:t>IEC</w:t>
      </w:r>
    </w:p>
    <w:p w14:paraId="5A833BB1" w14:textId="77777777" w:rsidR="00032230" w:rsidRDefault="00032230" w:rsidP="00032230">
      <w:pPr>
        <w:ind w:left="1440" w:firstLine="360"/>
        <w:jc w:val="left"/>
      </w:pPr>
      <w:r w:rsidRPr="00E07B29">
        <w:t>Air Quality Program</w:t>
      </w:r>
    </w:p>
    <w:p w14:paraId="7795DF8C" w14:textId="77777777" w:rsidR="00032230" w:rsidRPr="00E07B29" w:rsidRDefault="00032230" w:rsidP="00032230">
      <w:pPr>
        <w:ind w:left="1440" w:firstLine="360"/>
        <w:jc w:val="left"/>
      </w:pPr>
      <w:r>
        <w:t>1028 Iceland Avenue</w:t>
      </w:r>
    </w:p>
    <w:p w14:paraId="4BADED6D" w14:textId="19D90D77" w:rsidR="00032230" w:rsidRPr="00E07B29" w:rsidRDefault="00032230" w:rsidP="00032230">
      <w:pPr>
        <w:ind w:left="1440" w:firstLine="360"/>
        <w:jc w:val="left"/>
      </w:pPr>
      <w:r w:rsidRPr="00E07B29">
        <w:t xml:space="preserve">Vandenberg </w:t>
      </w:r>
      <w:r w:rsidR="00FC248D">
        <w:t>Space</w:t>
      </w:r>
      <w:r w:rsidR="00FC248D" w:rsidRPr="00E07B29">
        <w:t xml:space="preserve"> </w:t>
      </w:r>
      <w:r w:rsidRPr="00E07B29">
        <w:t xml:space="preserve">Force Base, CA </w:t>
      </w:r>
      <w:r>
        <w:t>93437-6010</w:t>
      </w:r>
    </w:p>
    <w:p w14:paraId="6A7A5A44" w14:textId="77777777" w:rsidR="00032230" w:rsidRDefault="00032230" w:rsidP="00032230">
      <w:pPr>
        <w:spacing w:before="960"/>
        <w:ind w:left="1440" w:firstLine="360"/>
        <w:jc w:val="left"/>
      </w:pPr>
      <w:r w:rsidRPr="00E07B29">
        <w:rPr>
          <w:noProof/>
        </w:rPr>
        <w:drawing>
          <wp:anchor distT="0" distB="0" distL="114300" distR="114300" simplePos="0" relativeHeight="251666432" behindDoc="0" locked="0" layoutInCell="1" allowOverlap="1" wp14:anchorId="22DD8419" wp14:editId="272172B3">
            <wp:simplePos x="0" y="0"/>
            <wp:positionH relativeFrom="column">
              <wp:posOffset>128270</wp:posOffset>
            </wp:positionH>
            <wp:positionV relativeFrom="paragraph">
              <wp:posOffset>714623</wp:posOffset>
            </wp:positionV>
            <wp:extent cx="552450" cy="421324"/>
            <wp:effectExtent l="0" t="0" r="0" b="0"/>
            <wp:wrapNone/>
            <wp:docPr id="26" name="Picture 26" descr="C:\Users\beltrant\Desktop\USAC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ltrant\Desktop\USACE Logo.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flipH="1">
                      <a:off x="0" y="0"/>
                      <a:ext cx="552450" cy="4213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7B29">
        <w:t>U.S. Army Corps of Engineers</w:t>
      </w:r>
    </w:p>
    <w:p w14:paraId="72E5E394" w14:textId="77777777" w:rsidR="00032230" w:rsidRPr="00E07B29" w:rsidRDefault="00032230" w:rsidP="00032230">
      <w:pPr>
        <w:ind w:left="1440" w:firstLine="360"/>
        <w:jc w:val="left"/>
      </w:pPr>
      <w:r w:rsidRPr="00E07B29">
        <w:t>CESAM-EN-GE</w:t>
      </w:r>
    </w:p>
    <w:p w14:paraId="78588EC9" w14:textId="77777777" w:rsidR="00032230" w:rsidRDefault="00032230" w:rsidP="00032230">
      <w:pPr>
        <w:ind w:left="1440" w:firstLine="360"/>
        <w:jc w:val="left"/>
      </w:pPr>
      <w:r w:rsidRPr="00E07B29">
        <w:t>Attn:</w:t>
      </w:r>
      <w:r>
        <w:t xml:space="preserve"> Shari Kennedy</w:t>
      </w:r>
    </w:p>
    <w:p w14:paraId="786AB61E" w14:textId="77777777" w:rsidR="00032230" w:rsidRPr="00E07B29" w:rsidRDefault="00032230" w:rsidP="00032230">
      <w:pPr>
        <w:ind w:left="1440" w:firstLine="360"/>
        <w:jc w:val="left"/>
      </w:pPr>
      <w:r w:rsidRPr="00E07B29">
        <w:t>Mobile, AL 36628-0001</w:t>
      </w:r>
    </w:p>
    <w:p w14:paraId="30D99BE7" w14:textId="58A08708" w:rsidR="00032230" w:rsidRDefault="00011070" w:rsidP="00032230">
      <w:pPr>
        <w:spacing w:before="1320"/>
        <w:ind w:left="1440" w:firstLine="360"/>
        <w:jc w:val="left"/>
      </w:pPr>
      <w:r w:rsidRPr="006A79CF">
        <w:rPr>
          <w:noProof/>
        </w:rPr>
        <w:drawing>
          <wp:anchor distT="0" distB="0" distL="114300" distR="114300" simplePos="0" relativeHeight="251665408" behindDoc="0" locked="0" layoutInCell="1" allowOverlap="1" wp14:anchorId="4939F8AC" wp14:editId="014AD7F6">
            <wp:simplePos x="0" y="0"/>
            <wp:positionH relativeFrom="column">
              <wp:posOffset>-42545</wp:posOffset>
            </wp:positionH>
            <wp:positionV relativeFrom="paragraph">
              <wp:posOffset>955123</wp:posOffset>
            </wp:positionV>
            <wp:extent cx="938254" cy="335091"/>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COM-black_rgb.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8254" cy="335091"/>
                    </a:xfrm>
                    <a:prstGeom prst="rect">
                      <a:avLst/>
                    </a:prstGeom>
                  </pic:spPr>
                </pic:pic>
              </a:graphicData>
            </a:graphic>
            <wp14:sizeRelH relativeFrom="page">
              <wp14:pctWidth>0</wp14:pctWidth>
            </wp14:sizeRelH>
            <wp14:sizeRelV relativeFrom="page">
              <wp14:pctHeight>0</wp14:pctHeight>
            </wp14:sizeRelV>
          </wp:anchor>
        </w:drawing>
      </w:r>
      <w:r w:rsidR="00032230" w:rsidRPr="00E07B29">
        <w:t>Prepared by:</w:t>
      </w:r>
    </w:p>
    <w:p w14:paraId="273EC243" w14:textId="4EDB92EE" w:rsidR="00032230" w:rsidRDefault="00032230" w:rsidP="00032230">
      <w:pPr>
        <w:spacing w:before="120"/>
        <w:ind w:left="1440" w:firstLine="360"/>
        <w:jc w:val="left"/>
      </w:pPr>
      <w:r w:rsidRPr="00E07B29">
        <w:t xml:space="preserve">AECOM Technical Services, </w:t>
      </w:r>
    </w:p>
    <w:p w14:paraId="77AEC1B6" w14:textId="16211374" w:rsidR="00D12AF9" w:rsidRDefault="00D12AF9" w:rsidP="00032230">
      <w:pPr>
        <w:ind w:left="1440" w:firstLine="360"/>
        <w:jc w:val="left"/>
      </w:pPr>
    </w:p>
    <w:p w14:paraId="7752A0AF" w14:textId="77777777" w:rsidR="006B3688" w:rsidRDefault="006B3688">
      <w:pPr>
        <w:jc w:val="left"/>
        <w:rPr>
          <w:b/>
          <w:bCs/>
          <w:sz w:val="27"/>
          <w:szCs w:val="27"/>
        </w:rPr>
      </w:pPr>
      <w:r>
        <w:br w:type="page"/>
      </w:r>
    </w:p>
    <w:p w14:paraId="2F6CB899" w14:textId="00DB4780" w:rsidR="002E03B0" w:rsidRPr="001D07B3" w:rsidRDefault="002E03B0">
      <w:pPr>
        <w:pStyle w:val="TOAHeading"/>
        <w:tabs>
          <w:tab w:val="left" w:pos="2160"/>
        </w:tabs>
      </w:pPr>
      <w:r w:rsidRPr="001D07B3">
        <w:lastRenderedPageBreak/>
        <w:t>TABLE OF CONTENTS</w:t>
      </w:r>
    </w:p>
    <w:p w14:paraId="65DC5D87" w14:textId="5CD5D6A2" w:rsidR="00A238D7" w:rsidRDefault="00496BED">
      <w:pPr>
        <w:pStyle w:val="TOC1"/>
        <w:rPr>
          <w:rFonts w:asciiTheme="minorHAnsi" w:eastAsiaTheme="minorEastAsia" w:hAnsiTheme="minorHAnsi" w:cstheme="minorBidi"/>
          <w:caps w:val="0"/>
          <w:noProof/>
          <w:kern w:val="0"/>
        </w:rPr>
      </w:pPr>
      <w:r w:rsidRPr="001D07B3">
        <w:fldChar w:fldCharType="begin"/>
      </w:r>
      <w:r w:rsidR="002E03B0" w:rsidRPr="001D07B3">
        <w:instrText xml:space="preserve"> TOC \o "1-4" \h \z \u </w:instrText>
      </w:r>
      <w:r w:rsidRPr="001D07B3">
        <w:fldChar w:fldCharType="separate"/>
      </w:r>
      <w:hyperlink w:anchor="_Toc122623140" w:history="1">
        <w:r w:rsidR="00A238D7" w:rsidRPr="00023758">
          <w:rPr>
            <w:rStyle w:val="Hyperlink"/>
            <w:noProof/>
          </w:rPr>
          <w:t>1.0</w:t>
        </w:r>
        <w:r w:rsidR="00A238D7">
          <w:rPr>
            <w:rFonts w:asciiTheme="minorHAnsi" w:eastAsiaTheme="minorEastAsia" w:hAnsiTheme="minorHAnsi" w:cstheme="minorBidi"/>
            <w:caps w:val="0"/>
            <w:noProof/>
            <w:kern w:val="0"/>
          </w:rPr>
          <w:tab/>
        </w:r>
        <w:r w:rsidR="00A238D7" w:rsidRPr="00023758">
          <w:rPr>
            <w:rStyle w:val="Hyperlink"/>
            <w:noProof/>
          </w:rPr>
          <w:t>General Information</w:t>
        </w:r>
        <w:r w:rsidR="00A238D7">
          <w:rPr>
            <w:noProof/>
            <w:webHidden/>
          </w:rPr>
          <w:tab/>
        </w:r>
        <w:r w:rsidR="00A238D7">
          <w:rPr>
            <w:noProof/>
            <w:webHidden/>
          </w:rPr>
          <w:fldChar w:fldCharType="begin"/>
        </w:r>
        <w:r w:rsidR="00A238D7">
          <w:rPr>
            <w:noProof/>
            <w:webHidden/>
          </w:rPr>
          <w:instrText xml:space="preserve"> PAGEREF _Toc122623140 \h </w:instrText>
        </w:r>
        <w:r w:rsidR="00A238D7">
          <w:rPr>
            <w:noProof/>
            <w:webHidden/>
          </w:rPr>
        </w:r>
        <w:r w:rsidR="00A238D7">
          <w:rPr>
            <w:noProof/>
            <w:webHidden/>
          </w:rPr>
          <w:fldChar w:fldCharType="separate"/>
        </w:r>
        <w:r w:rsidR="00A238D7">
          <w:rPr>
            <w:noProof/>
            <w:webHidden/>
          </w:rPr>
          <w:t>1-1</w:t>
        </w:r>
        <w:r w:rsidR="00A238D7">
          <w:rPr>
            <w:noProof/>
            <w:webHidden/>
          </w:rPr>
          <w:fldChar w:fldCharType="end"/>
        </w:r>
      </w:hyperlink>
    </w:p>
    <w:p w14:paraId="51FD042B" w14:textId="5061B2AA" w:rsidR="00A238D7" w:rsidRDefault="00D53C6F">
      <w:pPr>
        <w:pStyle w:val="TOC2"/>
        <w:rPr>
          <w:rFonts w:asciiTheme="minorHAnsi" w:eastAsiaTheme="minorEastAsia" w:hAnsiTheme="minorHAnsi" w:cstheme="minorBidi"/>
          <w:caps w:val="0"/>
          <w:noProof/>
          <w:kern w:val="0"/>
        </w:rPr>
      </w:pPr>
      <w:hyperlink w:anchor="_Toc122623141" w:history="1">
        <w:r w:rsidR="00A238D7" w:rsidRPr="00023758">
          <w:rPr>
            <w:rStyle w:val="Hyperlink"/>
            <w:noProof/>
          </w:rPr>
          <w:t>1.1</w:t>
        </w:r>
        <w:r w:rsidR="00A238D7">
          <w:rPr>
            <w:rFonts w:asciiTheme="minorHAnsi" w:eastAsiaTheme="minorEastAsia" w:hAnsiTheme="minorHAnsi" w:cstheme="minorBidi"/>
            <w:caps w:val="0"/>
            <w:noProof/>
            <w:kern w:val="0"/>
          </w:rPr>
          <w:tab/>
        </w:r>
        <w:r w:rsidR="00A238D7" w:rsidRPr="00023758">
          <w:rPr>
            <w:rStyle w:val="Hyperlink"/>
            <w:noProof/>
          </w:rPr>
          <w:t>Objective</w:t>
        </w:r>
        <w:r w:rsidR="00A238D7">
          <w:rPr>
            <w:noProof/>
            <w:webHidden/>
          </w:rPr>
          <w:tab/>
        </w:r>
        <w:r w:rsidR="00A238D7">
          <w:rPr>
            <w:noProof/>
            <w:webHidden/>
          </w:rPr>
          <w:fldChar w:fldCharType="begin"/>
        </w:r>
        <w:r w:rsidR="00A238D7">
          <w:rPr>
            <w:noProof/>
            <w:webHidden/>
          </w:rPr>
          <w:instrText xml:space="preserve"> PAGEREF _Toc122623141 \h </w:instrText>
        </w:r>
        <w:r w:rsidR="00A238D7">
          <w:rPr>
            <w:noProof/>
            <w:webHidden/>
          </w:rPr>
        </w:r>
        <w:r w:rsidR="00A238D7">
          <w:rPr>
            <w:noProof/>
            <w:webHidden/>
          </w:rPr>
          <w:fldChar w:fldCharType="separate"/>
        </w:r>
        <w:r w:rsidR="00A238D7">
          <w:rPr>
            <w:noProof/>
            <w:webHidden/>
          </w:rPr>
          <w:t>1-1</w:t>
        </w:r>
        <w:r w:rsidR="00A238D7">
          <w:rPr>
            <w:noProof/>
            <w:webHidden/>
          </w:rPr>
          <w:fldChar w:fldCharType="end"/>
        </w:r>
      </w:hyperlink>
    </w:p>
    <w:p w14:paraId="7295D6AF" w14:textId="50477A2D" w:rsidR="00A238D7" w:rsidRDefault="00D53C6F">
      <w:pPr>
        <w:pStyle w:val="TOC2"/>
        <w:rPr>
          <w:rFonts w:asciiTheme="minorHAnsi" w:eastAsiaTheme="minorEastAsia" w:hAnsiTheme="minorHAnsi" w:cstheme="minorBidi"/>
          <w:caps w:val="0"/>
          <w:noProof/>
          <w:kern w:val="0"/>
        </w:rPr>
      </w:pPr>
      <w:hyperlink w:anchor="_Toc122623142" w:history="1">
        <w:r w:rsidR="00A238D7" w:rsidRPr="00023758">
          <w:rPr>
            <w:rStyle w:val="Hyperlink"/>
            <w:noProof/>
          </w:rPr>
          <w:t>1.2</w:t>
        </w:r>
        <w:r w:rsidR="00A238D7">
          <w:rPr>
            <w:rFonts w:asciiTheme="minorHAnsi" w:eastAsiaTheme="minorEastAsia" w:hAnsiTheme="minorHAnsi" w:cstheme="minorBidi"/>
            <w:caps w:val="0"/>
            <w:noProof/>
            <w:kern w:val="0"/>
          </w:rPr>
          <w:tab/>
        </w:r>
        <w:r w:rsidR="00A238D7" w:rsidRPr="00023758">
          <w:rPr>
            <w:rStyle w:val="Hyperlink"/>
            <w:noProof/>
          </w:rPr>
          <w:t>Document Organization</w:t>
        </w:r>
        <w:r w:rsidR="00A238D7">
          <w:rPr>
            <w:noProof/>
            <w:webHidden/>
          </w:rPr>
          <w:tab/>
        </w:r>
        <w:r w:rsidR="00A238D7">
          <w:rPr>
            <w:noProof/>
            <w:webHidden/>
          </w:rPr>
          <w:fldChar w:fldCharType="begin"/>
        </w:r>
        <w:r w:rsidR="00A238D7">
          <w:rPr>
            <w:noProof/>
            <w:webHidden/>
          </w:rPr>
          <w:instrText xml:space="preserve"> PAGEREF _Toc122623142 \h </w:instrText>
        </w:r>
        <w:r w:rsidR="00A238D7">
          <w:rPr>
            <w:noProof/>
            <w:webHidden/>
          </w:rPr>
        </w:r>
        <w:r w:rsidR="00A238D7">
          <w:rPr>
            <w:noProof/>
            <w:webHidden/>
          </w:rPr>
          <w:fldChar w:fldCharType="separate"/>
        </w:r>
        <w:r w:rsidR="00A238D7">
          <w:rPr>
            <w:noProof/>
            <w:webHidden/>
          </w:rPr>
          <w:t>1-1</w:t>
        </w:r>
        <w:r w:rsidR="00A238D7">
          <w:rPr>
            <w:noProof/>
            <w:webHidden/>
          </w:rPr>
          <w:fldChar w:fldCharType="end"/>
        </w:r>
      </w:hyperlink>
    </w:p>
    <w:p w14:paraId="7959FB72" w14:textId="0D4559FC" w:rsidR="00A238D7" w:rsidRDefault="00D53C6F">
      <w:pPr>
        <w:pStyle w:val="TOC1"/>
        <w:rPr>
          <w:rFonts w:asciiTheme="minorHAnsi" w:eastAsiaTheme="minorEastAsia" w:hAnsiTheme="minorHAnsi" w:cstheme="minorBidi"/>
          <w:caps w:val="0"/>
          <w:noProof/>
          <w:kern w:val="0"/>
        </w:rPr>
      </w:pPr>
      <w:hyperlink w:anchor="_Toc122623143" w:history="1">
        <w:r w:rsidR="00A238D7" w:rsidRPr="00023758">
          <w:rPr>
            <w:rStyle w:val="Hyperlink"/>
            <w:noProof/>
          </w:rPr>
          <w:t>2.0</w:t>
        </w:r>
        <w:r w:rsidR="00A238D7">
          <w:rPr>
            <w:rFonts w:asciiTheme="minorHAnsi" w:eastAsiaTheme="minorEastAsia" w:hAnsiTheme="minorHAnsi" w:cstheme="minorBidi"/>
            <w:caps w:val="0"/>
            <w:noProof/>
            <w:kern w:val="0"/>
          </w:rPr>
          <w:tab/>
        </w:r>
        <w:r w:rsidR="00A238D7" w:rsidRPr="00023758">
          <w:rPr>
            <w:rStyle w:val="Hyperlink"/>
            <w:noProof/>
          </w:rPr>
          <w:t>Facility Description</w:t>
        </w:r>
        <w:r w:rsidR="00A238D7">
          <w:rPr>
            <w:noProof/>
            <w:webHidden/>
          </w:rPr>
          <w:tab/>
        </w:r>
        <w:r w:rsidR="00A238D7">
          <w:rPr>
            <w:noProof/>
            <w:webHidden/>
          </w:rPr>
          <w:fldChar w:fldCharType="begin"/>
        </w:r>
        <w:r w:rsidR="00A238D7">
          <w:rPr>
            <w:noProof/>
            <w:webHidden/>
          </w:rPr>
          <w:instrText xml:space="preserve"> PAGEREF _Toc122623143 \h </w:instrText>
        </w:r>
        <w:r w:rsidR="00A238D7">
          <w:rPr>
            <w:noProof/>
            <w:webHidden/>
          </w:rPr>
        </w:r>
        <w:r w:rsidR="00A238D7">
          <w:rPr>
            <w:noProof/>
            <w:webHidden/>
          </w:rPr>
          <w:fldChar w:fldCharType="separate"/>
        </w:r>
        <w:r w:rsidR="00A238D7">
          <w:rPr>
            <w:noProof/>
            <w:webHidden/>
          </w:rPr>
          <w:t>2-1</w:t>
        </w:r>
        <w:r w:rsidR="00A238D7">
          <w:rPr>
            <w:noProof/>
            <w:webHidden/>
          </w:rPr>
          <w:fldChar w:fldCharType="end"/>
        </w:r>
      </w:hyperlink>
    </w:p>
    <w:p w14:paraId="0C1038A2" w14:textId="5F7E721E" w:rsidR="00A238D7" w:rsidRDefault="00D53C6F">
      <w:pPr>
        <w:pStyle w:val="TOC2"/>
        <w:rPr>
          <w:rFonts w:asciiTheme="minorHAnsi" w:eastAsiaTheme="minorEastAsia" w:hAnsiTheme="minorHAnsi" w:cstheme="minorBidi"/>
          <w:caps w:val="0"/>
          <w:noProof/>
          <w:kern w:val="0"/>
        </w:rPr>
      </w:pPr>
      <w:hyperlink w:anchor="_Toc122623144" w:history="1">
        <w:r w:rsidR="00A238D7" w:rsidRPr="00023758">
          <w:rPr>
            <w:rStyle w:val="Hyperlink"/>
            <w:noProof/>
          </w:rPr>
          <w:t>2.1</w:t>
        </w:r>
        <w:r w:rsidR="00A238D7">
          <w:rPr>
            <w:rFonts w:asciiTheme="minorHAnsi" w:eastAsiaTheme="minorEastAsia" w:hAnsiTheme="minorHAnsi" w:cstheme="minorBidi"/>
            <w:caps w:val="0"/>
            <w:noProof/>
            <w:kern w:val="0"/>
          </w:rPr>
          <w:tab/>
        </w:r>
        <w:r w:rsidR="00A238D7" w:rsidRPr="00023758">
          <w:rPr>
            <w:rStyle w:val="Hyperlink"/>
            <w:noProof/>
          </w:rPr>
          <w:t>Source Types</w:t>
        </w:r>
        <w:r w:rsidR="00A238D7">
          <w:rPr>
            <w:noProof/>
            <w:webHidden/>
          </w:rPr>
          <w:tab/>
        </w:r>
        <w:r w:rsidR="00A238D7">
          <w:rPr>
            <w:noProof/>
            <w:webHidden/>
          </w:rPr>
          <w:fldChar w:fldCharType="begin"/>
        </w:r>
        <w:r w:rsidR="00A238D7">
          <w:rPr>
            <w:noProof/>
            <w:webHidden/>
          </w:rPr>
          <w:instrText xml:space="preserve"> PAGEREF _Toc122623144 \h </w:instrText>
        </w:r>
        <w:r w:rsidR="00A238D7">
          <w:rPr>
            <w:noProof/>
            <w:webHidden/>
          </w:rPr>
        </w:r>
        <w:r w:rsidR="00A238D7">
          <w:rPr>
            <w:noProof/>
            <w:webHidden/>
          </w:rPr>
          <w:fldChar w:fldCharType="separate"/>
        </w:r>
        <w:r w:rsidR="00A238D7">
          <w:rPr>
            <w:noProof/>
            <w:webHidden/>
          </w:rPr>
          <w:t>2-2</w:t>
        </w:r>
        <w:r w:rsidR="00A238D7">
          <w:rPr>
            <w:noProof/>
            <w:webHidden/>
          </w:rPr>
          <w:fldChar w:fldCharType="end"/>
        </w:r>
      </w:hyperlink>
    </w:p>
    <w:p w14:paraId="655947D6" w14:textId="4238D26B" w:rsidR="00A238D7" w:rsidRDefault="00D53C6F">
      <w:pPr>
        <w:pStyle w:val="TOC1"/>
        <w:rPr>
          <w:rFonts w:asciiTheme="minorHAnsi" w:eastAsiaTheme="minorEastAsia" w:hAnsiTheme="minorHAnsi" w:cstheme="minorBidi"/>
          <w:caps w:val="0"/>
          <w:noProof/>
          <w:kern w:val="0"/>
        </w:rPr>
      </w:pPr>
      <w:hyperlink w:anchor="_Toc122623145" w:history="1">
        <w:r w:rsidR="00A238D7" w:rsidRPr="00023758">
          <w:rPr>
            <w:rStyle w:val="Hyperlink"/>
            <w:noProof/>
          </w:rPr>
          <w:t>3.0</w:t>
        </w:r>
        <w:r w:rsidR="00A238D7">
          <w:rPr>
            <w:rFonts w:asciiTheme="minorHAnsi" w:eastAsiaTheme="minorEastAsia" w:hAnsiTheme="minorHAnsi" w:cstheme="minorBidi"/>
            <w:caps w:val="0"/>
            <w:noProof/>
            <w:kern w:val="0"/>
          </w:rPr>
          <w:tab/>
        </w:r>
        <w:r w:rsidR="00A238D7" w:rsidRPr="00023758">
          <w:rPr>
            <w:rStyle w:val="Hyperlink"/>
            <w:noProof/>
          </w:rPr>
          <w:t>Emission Quantification Methods</w:t>
        </w:r>
        <w:r w:rsidR="00A238D7">
          <w:rPr>
            <w:noProof/>
            <w:webHidden/>
          </w:rPr>
          <w:tab/>
        </w:r>
        <w:r w:rsidR="00A238D7">
          <w:rPr>
            <w:noProof/>
            <w:webHidden/>
          </w:rPr>
          <w:fldChar w:fldCharType="begin"/>
        </w:r>
        <w:r w:rsidR="00A238D7">
          <w:rPr>
            <w:noProof/>
            <w:webHidden/>
          </w:rPr>
          <w:instrText xml:space="preserve"> PAGEREF _Toc122623145 \h </w:instrText>
        </w:r>
        <w:r w:rsidR="00A238D7">
          <w:rPr>
            <w:noProof/>
            <w:webHidden/>
          </w:rPr>
        </w:r>
        <w:r w:rsidR="00A238D7">
          <w:rPr>
            <w:noProof/>
            <w:webHidden/>
          </w:rPr>
          <w:fldChar w:fldCharType="separate"/>
        </w:r>
        <w:r w:rsidR="00A238D7">
          <w:rPr>
            <w:noProof/>
            <w:webHidden/>
          </w:rPr>
          <w:t>3-1</w:t>
        </w:r>
        <w:r w:rsidR="00A238D7">
          <w:rPr>
            <w:noProof/>
            <w:webHidden/>
          </w:rPr>
          <w:fldChar w:fldCharType="end"/>
        </w:r>
      </w:hyperlink>
    </w:p>
    <w:p w14:paraId="2D25C44B" w14:textId="60E3C4BA" w:rsidR="00A238D7" w:rsidRDefault="00D53C6F">
      <w:pPr>
        <w:pStyle w:val="TOC2"/>
        <w:rPr>
          <w:rFonts w:asciiTheme="minorHAnsi" w:eastAsiaTheme="minorEastAsia" w:hAnsiTheme="minorHAnsi" w:cstheme="minorBidi"/>
          <w:caps w:val="0"/>
          <w:noProof/>
          <w:kern w:val="0"/>
        </w:rPr>
      </w:pPr>
      <w:hyperlink w:anchor="_Toc122623146" w:history="1">
        <w:r w:rsidR="00A238D7" w:rsidRPr="00023758">
          <w:rPr>
            <w:rStyle w:val="Hyperlink"/>
            <w:noProof/>
          </w:rPr>
          <w:t>3.1</w:t>
        </w:r>
        <w:r w:rsidR="00A238D7">
          <w:rPr>
            <w:rFonts w:asciiTheme="minorHAnsi" w:eastAsiaTheme="minorEastAsia" w:hAnsiTheme="minorHAnsi" w:cstheme="minorBidi"/>
            <w:caps w:val="0"/>
            <w:noProof/>
            <w:kern w:val="0"/>
          </w:rPr>
          <w:tab/>
        </w:r>
        <w:r w:rsidR="00A238D7" w:rsidRPr="00023758">
          <w:rPr>
            <w:rStyle w:val="Hyperlink"/>
            <w:noProof/>
          </w:rPr>
          <w:t>Abrasive Blasting</w:t>
        </w:r>
        <w:r w:rsidR="00A238D7">
          <w:rPr>
            <w:noProof/>
            <w:webHidden/>
          </w:rPr>
          <w:tab/>
        </w:r>
        <w:r w:rsidR="00A238D7">
          <w:rPr>
            <w:noProof/>
            <w:webHidden/>
          </w:rPr>
          <w:fldChar w:fldCharType="begin"/>
        </w:r>
        <w:r w:rsidR="00A238D7">
          <w:rPr>
            <w:noProof/>
            <w:webHidden/>
          </w:rPr>
          <w:instrText xml:space="preserve"> PAGEREF _Toc122623146 \h </w:instrText>
        </w:r>
        <w:r w:rsidR="00A238D7">
          <w:rPr>
            <w:noProof/>
            <w:webHidden/>
          </w:rPr>
        </w:r>
        <w:r w:rsidR="00A238D7">
          <w:rPr>
            <w:noProof/>
            <w:webHidden/>
          </w:rPr>
          <w:fldChar w:fldCharType="separate"/>
        </w:r>
        <w:r w:rsidR="00A238D7">
          <w:rPr>
            <w:noProof/>
            <w:webHidden/>
          </w:rPr>
          <w:t>3-1</w:t>
        </w:r>
        <w:r w:rsidR="00A238D7">
          <w:rPr>
            <w:noProof/>
            <w:webHidden/>
          </w:rPr>
          <w:fldChar w:fldCharType="end"/>
        </w:r>
      </w:hyperlink>
    </w:p>
    <w:p w14:paraId="1CE84C23" w14:textId="6BDE00FD" w:rsidR="00A238D7" w:rsidRDefault="00D53C6F">
      <w:pPr>
        <w:pStyle w:val="TOC2"/>
        <w:rPr>
          <w:rFonts w:asciiTheme="minorHAnsi" w:eastAsiaTheme="minorEastAsia" w:hAnsiTheme="minorHAnsi" w:cstheme="minorBidi"/>
          <w:caps w:val="0"/>
          <w:noProof/>
          <w:kern w:val="0"/>
        </w:rPr>
      </w:pPr>
      <w:hyperlink w:anchor="_Toc122623147" w:history="1">
        <w:r w:rsidR="00A238D7" w:rsidRPr="00023758">
          <w:rPr>
            <w:rStyle w:val="Hyperlink"/>
            <w:noProof/>
          </w:rPr>
          <w:t>3.2</w:t>
        </w:r>
        <w:r w:rsidR="00A238D7">
          <w:rPr>
            <w:rFonts w:asciiTheme="minorHAnsi" w:eastAsiaTheme="minorEastAsia" w:hAnsiTheme="minorHAnsi" w:cstheme="minorBidi"/>
            <w:caps w:val="0"/>
            <w:noProof/>
            <w:kern w:val="0"/>
          </w:rPr>
          <w:tab/>
        </w:r>
        <w:r w:rsidR="00A238D7" w:rsidRPr="00023758">
          <w:rPr>
            <w:rStyle w:val="Hyperlink"/>
            <w:noProof/>
          </w:rPr>
          <w:t>Boilers and furnaces</w:t>
        </w:r>
        <w:r w:rsidR="00A238D7">
          <w:rPr>
            <w:noProof/>
            <w:webHidden/>
          </w:rPr>
          <w:tab/>
        </w:r>
        <w:r w:rsidR="00A238D7">
          <w:rPr>
            <w:noProof/>
            <w:webHidden/>
          </w:rPr>
          <w:fldChar w:fldCharType="begin"/>
        </w:r>
        <w:r w:rsidR="00A238D7">
          <w:rPr>
            <w:noProof/>
            <w:webHidden/>
          </w:rPr>
          <w:instrText xml:space="preserve"> PAGEREF _Toc122623147 \h </w:instrText>
        </w:r>
        <w:r w:rsidR="00A238D7">
          <w:rPr>
            <w:noProof/>
            <w:webHidden/>
          </w:rPr>
        </w:r>
        <w:r w:rsidR="00A238D7">
          <w:rPr>
            <w:noProof/>
            <w:webHidden/>
          </w:rPr>
          <w:fldChar w:fldCharType="separate"/>
        </w:r>
        <w:r w:rsidR="00A238D7">
          <w:rPr>
            <w:noProof/>
            <w:webHidden/>
          </w:rPr>
          <w:t>3-2</w:t>
        </w:r>
        <w:r w:rsidR="00A238D7">
          <w:rPr>
            <w:noProof/>
            <w:webHidden/>
          </w:rPr>
          <w:fldChar w:fldCharType="end"/>
        </w:r>
      </w:hyperlink>
    </w:p>
    <w:p w14:paraId="16BD9ADB" w14:textId="140EC7A6" w:rsidR="00A238D7" w:rsidRDefault="00D53C6F">
      <w:pPr>
        <w:pStyle w:val="TOC3"/>
        <w:rPr>
          <w:rFonts w:asciiTheme="minorHAnsi" w:eastAsiaTheme="minorEastAsia" w:hAnsiTheme="minorHAnsi" w:cstheme="minorBidi"/>
          <w:noProof/>
          <w:kern w:val="0"/>
        </w:rPr>
      </w:pPr>
      <w:hyperlink w:anchor="_Toc122623148" w:history="1">
        <w:r w:rsidR="00A238D7" w:rsidRPr="00023758">
          <w:rPr>
            <w:rStyle w:val="Hyperlink"/>
            <w:noProof/>
          </w:rPr>
          <w:t>3.2.1</w:t>
        </w:r>
        <w:r w:rsidR="00A238D7">
          <w:rPr>
            <w:rFonts w:asciiTheme="minorHAnsi" w:eastAsiaTheme="minorEastAsia" w:hAnsiTheme="minorHAnsi" w:cstheme="minorBidi"/>
            <w:noProof/>
            <w:kern w:val="0"/>
          </w:rPr>
          <w:tab/>
        </w:r>
        <w:r w:rsidR="00A238D7" w:rsidRPr="00023758">
          <w:rPr>
            <w:rStyle w:val="Hyperlink"/>
            <w:noProof/>
          </w:rPr>
          <w:t>Natural Gas</w:t>
        </w:r>
        <w:r w:rsidR="00A238D7">
          <w:rPr>
            <w:noProof/>
            <w:webHidden/>
          </w:rPr>
          <w:tab/>
        </w:r>
        <w:r w:rsidR="00A238D7">
          <w:rPr>
            <w:noProof/>
            <w:webHidden/>
          </w:rPr>
          <w:fldChar w:fldCharType="begin"/>
        </w:r>
        <w:r w:rsidR="00A238D7">
          <w:rPr>
            <w:noProof/>
            <w:webHidden/>
          </w:rPr>
          <w:instrText xml:space="preserve"> PAGEREF _Toc122623148 \h </w:instrText>
        </w:r>
        <w:r w:rsidR="00A238D7">
          <w:rPr>
            <w:noProof/>
            <w:webHidden/>
          </w:rPr>
        </w:r>
        <w:r w:rsidR="00A238D7">
          <w:rPr>
            <w:noProof/>
            <w:webHidden/>
          </w:rPr>
          <w:fldChar w:fldCharType="separate"/>
        </w:r>
        <w:r w:rsidR="00A238D7">
          <w:rPr>
            <w:noProof/>
            <w:webHidden/>
          </w:rPr>
          <w:t>3-2</w:t>
        </w:r>
        <w:r w:rsidR="00A238D7">
          <w:rPr>
            <w:noProof/>
            <w:webHidden/>
          </w:rPr>
          <w:fldChar w:fldCharType="end"/>
        </w:r>
      </w:hyperlink>
    </w:p>
    <w:p w14:paraId="02EA899F" w14:textId="4750231B" w:rsidR="00A238D7" w:rsidRDefault="00D53C6F">
      <w:pPr>
        <w:pStyle w:val="TOC3"/>
        <w:rPr>
          <w:rFonts w:asciiTheme="minorHAnsi" w:eastAsiaTheme="minorEastAsia" w:hAnsiTheme="minorHAnsi" w:cstheme="minorBidi"/>
          <w:noProof/>
          <w:kern w:val="0"/>
        </w:rPr>
      </w:pPr>
      <w:hyperlink w:anchor="_Toc122623149" w:history="1">
        <w:r w:rsidR="00A238D7" w:rsidRPr="00023758">
          <w:rPr>
            <w:rStyle w:val="Hyperlink"/>
            <w:noProof/>
          </w:rPr>
          <w:t>3.2.2</w:t>
        </w:r>
        <w:r w:rsidR="00A238D7">
          <w:rPr>
            <w:rFonts w:asciiTheme="minorHAnsi" w:eastAsiaTheme="minorEastAsia" w:hAnsiTheme="minorHAnsi" w:cstheme="minorBidi"/>
            <w:noProof/>
            <w:kern w:val="0"/>
          </w:rPr>
          <w:tab/>
        </w:r>
        <w:r w:rsidR="00A238D7" w:rsidRPr="00023758">
          <w:rPr>
            <w:rStyle w:val="Hyperlink"/>
            <w:noProof/>
          </w:rPr>
          <w:t>Liquefied Propane Gas</w:t>
        </w:r>
        <w:r w:rsidR="00A238D7">
          <w:rPr>
            <w:noProof/>
            <w:webHidden/>
          </w:rPr>
          <w:tab/>
        </w:r>
        <w:r w:rsidR="00A238D7">
          <w:rPr>
            <w:noProof/>
            <w:webHidden/>
          </w:rPr>
          <w:fldChar w:fldCharType="begin"/>
        </w:r>
        <w:r w:rsidR="00A238D7">
          <w:rPr>
            <w:noProof/>
            <w:webHidden/>
          </w:rPr>
          <w:instrText xml:space="preserve"> PAGEREF _Toc122623149 \h </w:instrText>
        </w:r>
        <w:r w:rsidR="00A238D7">
          <w:rPr>
            <w:noProof/>
            <w:webHidden/>
          </w:rPr>
        </w:r>
        <w:r w:rsidR="00A238D7">
          <w:rPr>
            <w:noProof/>
            <w:webHidden/>
          </w:rPr>
          <w:fldChar w:fldCharType="separate"/>
        </w:r>
        <w:r w:rsidR="00A238D7">
          <w:rPr>
            <w:noProof/>
            <w:webHidden/>
          </w:rPr>
          <w:t>3-3</w:t>
        </w:r>
        <w:r w:rsidR="00A238D7">
          <w:rPr>
            <w:noProof/>
            <w:webHidden/>
          </w:rPr>
          <w:fldChar w:fldCharType="end"/>
        </w:r>
      </w:hyperlink>
    </w:p>
    <w:p w14:paraId="7AAE45DE" w14:textId="13A410AA" w:rsidR="00A238D7" w:rsidRDefault="00D53C6F">
      <w:pPr>
        <w:pStyle w:val="TOC2"/>
        <w:rPr>
          <w:rFonts w:asciiTheme="minorHAnsi" w:eastAsiaTheme="minorEastAsia" w:hAnsiTheme="minorHAnsi" w:cstheme="minorBidi"/>
          <w:caps w:val="0"/>
          <w:noProof/>
          <w:kern w:val="0"/>
        </w:rPr>
      </w:pPr>
      <w:hyperlink w:anchor="_Toc122623150" w:history="1">
        <w:r w:rsidR="00A238D7" w:rsidRPr="00023758">
          <w:rPr>
            <w:rStyle w:val="Hyperlink"/>
            <w:noProof/>
          </w:rPr>
          <w:t>3.3</w:t>
        </w:r>
        <w:r w:rsidR="00A238D7">
          <w:rPr>
            <w:rFonts w:asciiTheme="minorHAnsi" w:eastAsiaTheme="minorEastAsia" w:hAnsiTheme="minorHAnsi" w:cstheme="minorBidi"/>
            <w:caps w:val="0"/>
            <w:noProof/>
            <w:kern w:val="0"/>
          </w:rPr>
          <w:tab/>
        </w:r>
        <w:r w:rsidR="00A238D7" w:rsidRPr="00023758">
          <w:rPr>
            <w:rStyle w:val="Hyperlink"/>
            <w:noProof/>
          </w:rPr>
          <w:t>Food Preparation</w:t>
        </w:r>
        <w:r w:rsidR="00A238D7">
          <w:rPr>
            <w:noProof/>
            <w:webHidden/>
          </w:rPr>
          <w:tab/>
        </w:r>
        <w:r w:rsidR="00A238D7">
          <w:rPr>
            <w:noProof/>
            <w:webHidden/>
          </w:rPr>
          <w:fldChar w:fldCharType="begin"/>
        </w:r>
        <w:r w:rsidR="00A238D7">
          <w:rPr>
            <w:noProof/>
            <w:webHidden/>
          </w:rPr>
          <w:instrText xml:space="preserve"> PAGEREF _Toc122623150 \h </w:instrText>
        </w:r>
        <w:r w:rsidR="00A238D7">
          <w:rPr>
            <w:noProof/>
            <w:webHidden/>
          </w:rPr>
        </w:r>
        <w:r w:rsidR="00A238D7">
          <w:rPr>
            <w:noProof/>
            <w:webHidden/>
          </w:rPr>
          <w:fldChar w:fldCharType="separate"/>
        </w:r>
        <w:r w:rsidR="00A238D7">
          <w:rPr>
            <w:noProof/>
            <w:webHidden/>
          </w:rPr>
          <w:t>3-4</w:t>
        </w:r>
        <w:r w:rsidR="00A238D7">
          <w:rPr>
            <w:noProof/>
            <w:webHidden/>
          </w:rPr>
          <w:fldChar w:fldCharType="end"/>
        </w:r>
      </w:hyperlink>
    </w:p>
    <w:p w14:paraId="0ABB3CD5" w14:textId="6F10249E" w:rsidR="00A238D7" w:rsidRDefault="00D53C6F">
      <w:pPr>
        <w:pStyle w:val="TOC2"/>
        <w:rPr>
          <w:rFonts w:asciiTheme="minorHAnsi" w:eastAsiaTheme="minorEastAsia" w:hAnsiTheme="minorHAnsi" w:cstheme="minorBidi"/>
          <w:caps w:val="0"/>
          <w:noProof/>
          <w:kern w:val="0"/>
        </w:rPr>
      </w:pPr>
      <w:hyperlink w:anchor="_Toc122623151" w:history="1">
        <w:r w:rsidR="00A238D7" w:rsidRPr="00023758">
          <w:rPr>
            <w:rStyle w:val="Hyperlink"/>
            <w:noProof/>
          </w:rPr>
          <w:t>3.4</w:t>
        </w:r>
        <w:r w:rsidR="00A238D7">
          <w:rPr>
            <w:rFonts w:asciiTheme="minorHAnsi" w:eastAsiaTheme="minorEastAsia" w:hAnsiTheme="minorHAnsi" w:cstheme="minorBidi"/>
            <w:caps w:val="0"/>
            <w:noProof/>
            <w:kern w:val="0"/>
          </w:rPr>
          <w:tab/>
        </w:r>
        <w:r w:rsidR="00A238D7" w:rsidRPr="00023758">
          <w:rPr>
            <w:rStyle w:val="Hyperlink"/>
            <w:noProof/>
          </w:rPr>
          <w:t>Process Heaters – Paint Booth Heater</w:t>
        </w:r>
        <w:r w:rsidR="00A238D7">
          <w:rPr>
            <w:noProof/>
            <w:webHidden/>
          </w:rPr>
          <w:tab/>
        </w:r>
        <w:r w:rsidR="00A238D7">
          <w:rPr>
            <w:noProof/>
            <w:webHidden/>
          </w:rPr>
          <w:fldChar w:fldCharType="begin"/>
        </w:r>
        <w:r w:rsidR="00A238D7">
          <w:rPr>
            <w:noProof/>
            <w:webHidden/>
          </w:rPr>
          <w:instrText xml:space="preserve"> PAGEREF _Toc122623151 \h </w:instrText>
        </w:r>
        <w:r w:rsidR="00A238D7">
          <w:rPr>
            <w:noProof/>
            <w:webHidden/>
          </w:rPr>
        </w:r>
        <w:r w:rsidR="00A238D7">
          <w:rPr>
            <w:noProof/>
            <w:webHidden/>
          </w:rPr>
          <w:fldChar w:fldCharType="separate"/>
        </w:r>
        <w:r w:rsidR="00A238D7">
          <w:rPr>
            <w:noProof/>
            <w:webHidden/>
          </w:rPr>
          <w:t>3-4</w:t>
        </w:r>
        <w:r w:rsidR="00A238D7">
          <w:rPr>
            <w:noProof/>
            <w:webHidden/>
          </w:rPr>
          <w:fldChar w:fldCharType="end"/>
        </w:r>
      </w:hyperlink>
    </w:p>
    <w:p w14:paraId="4C196011" w14:textId="5EEAF656" w:rsidR="00A238D7" w:rsidRDefault="00D53C6F">
      <w:pPr>
        <w:pStyle w:val="TOC2"/>
        <w:rPr>
          <w:rFonts w:asciiTheme="minorHAnsi" w:eastAsiaTheme="minorEastAsia" w:hAnsiTheme="minorHAnsi" w:cstheme="minorBidi"/>
          <w:caps w:val="0"/>
          <w:noProof/>
          <w:kern w:val="0"/>
        </w:rPr>
      </w:pPr>
      <w:hyperlink w:anchor="_Toc122623152" w:history="1">
        <w:r w:rsidR="00A238D7" w:rsidRPr="00023758">
          <w:rPr>
            <w:rStyle w:val="Hyperlink"/>
            <w:noProof/>
          </w:rPr>
          <w:t>3.5</w:t>
        </w:r>
        <w:r w:rsidR="00A238D7">
          <w:rPr>
            <w:rFonts w:asciiTheme="minorHAnsi" w:eastAsiaTheme="minorEastAsia" w:hAnsiTheme="minorHAnsi" w:cstheme="minorBidi"/>
            <w:caps w:val="0"/>
            <w:noProof/>
            <w:kern w:val="0"/>
          </w:rPr>
          <w:tab/>
        </w:r>
        <w:r w:rsidR="00A238D7" w:rsidRPr="00023758">
          <w:rPr>
            <w:rStyle w:val="Hyperlink"/>
            <w:noProof/>
          </w:rPr>
          <w:t>Crash Fire Rescue Training</w:t>
        </w:r>
        <w:r w:rsidR="00A238D7">
          <w:rPr>
            <w:noProof/>
            <w:webHidden/>
          </w:rPr>
          <w:tab/>
        </w:r>
        <w:r w:rsidR="00A238D7">
          <w:rPr>
            <w:noProof/>
            <w:webHidden/>
          </w:rPr>
          <w:fldChar w:fldCharType="begin"/>
        </w:r>
        <w:r w:rsidR="00A238D7">
          <w:rPr>
            <w:noProof/>
            <w:webHidden/>
          </w:rPr>
          <w:instrText xml:space="preserve"> PAGEREF _Toc122623152 \h </w:instrText>
        </w:r>
        <w:r w:rsidR="00A238D7">
          <w:rPr>
            <w:noProof/>
            <w:webHidden/>
          </w:rPr>
        </w:r>
        <w:r w:rsidR="00A238D7">
          <w:rPr>
            <w:noProof/>
            <w:webHidden/>
          </w:rPr>
          <w:fldChar w:fldCharType="separate"/>
        </w:r>
        <w:r w:rsidR="00A238D7">
          <w:rPr>
            <w:noProof/>
            <w:webHidden/>
          </w:rPr>
          <w:t>3-5</w:t>
        </w:r>
        <w:r w:rsidR="00A238D7">
          <w:rPr>
            <w:noProof/>
            <w:webHidden/>
          </w:rPr>
          <w:fldChar w:fldCharType="end"/>
        </w:r>
      </w:hyperlink>
    </w:p>
    <w:p w14:paraId="048737DB" w14:textId="5A6DD382" w:rsidR="00A238D7" w:rsidRDefault="00D53C6F">
      <w:pPr>
        <w:pStyle w:val="TOC2"/>
        <w:rPr>
          <w:rFonts w:asciiTheme="minorHAnsi" w:eastAsiaTheme="minorEastAsia" w:hAnsiTheme="minorHAnsi" w:cstheme="minorBidi"/>
          <w:caps w:val="0"/>
          <w:noProof/>
          <w:kern w:val="0"/>
        </w:rPr>
      </w:pPr>
      <w:hyperlink w:anchor="_Toc122623153" w:history="1">
        <w:r w:rsidR="00A238D7" w:rsidRPr="00023758">
          <w:rPr>
            <w:rStyle w:val="Hyperlink"/>
            <w:noProof/>
          </w:rPr>
          <w:t>3.6</w:t>
        </w:r>
        <w:r w:rsidR="00A238D7">
          <w:rPr>
            <w:rFonts w:asciiTheme="minorHAnsi" w:eastAsiaTheme="minorEastAsia" w:hAnsiTheme="minorHAnsi" w:cstheme="minorBidi"/>
            <w:caps w:val="0"/>
            <w:noProof/>
            <w:kern w:val="0"/>
          </w:rPr>
          <w:tab/>
        </w:r>
        <w:r w:rsidR="00A238D7" w:rsidRPr="00023758">
          <w:rPr>
            <w:rStyle w:val="Hyperlink"/>
            <w:noProof/>
          </w:rPr>
          <w:t>Explosive Ordnance Disposal</w:t>
        </w:r>
        <w:r w:rsidR="00A238D7">
          <w:rPr>
            <w:noProof/>
            <w:webHidden/>
          </w:rPr>
          <w:tab/>
        </w:r>
        <w:r w:rsidR="00A238D7">
          <w:rPr>
            <w:noProof/>
            <w:webHidden/>
          </w:rPr>
          <w:fldChar w:fldCharType="begin"/>
        </w:r>
        <w:r w:rsidR="00A238D7">
          <w:rPr>
            <w:noProof/>
            <w:webHidden/>
          </w:rPr>
          <w:instrText xml:space="preserve"> PAGEREF _Toc122623153 \h </w:instrText>
        </w:r>
        <w:r w:rsidR="00A238D7">
          <w:rPr>
            <w:noProof/>
            <w:webHidden/>
          </w:rPr>
        </w:r>
        <w:r w:rsidR="00A238D7">
          <w:rPr>
            <w:noProof/>
            <w:webHidden/>
          </w:rPr>
          <w:fldChar w:fldCharType="separate"/>
        </w:r>
        <w:r w:rsidR="00A238D7">
          <w:rPr>
            <w:noProof/>
            <w:webHidden/>
          </w:rPr>
          <w:t>3-6</w:t>
        </w:r>
        <w:r w:rsidR="00A238D7">
          <w:rPr>
            <w:noProof/>
            <w:webHidden/>
          </w:rPr>
          <w:fldChar w:fldCharType="end"/>
        </w:r>
      </w:hyperlink>
    </w:p>
    <w:p w14:paraId="52769191" w14:textId="38D4871F" w:rsidR="00A238D7" w:rsidRDefault="00D53C6F">
      <w:pPr>
        <w:pStyle w:val="TOC2"/>
        <w:rPr>
          <w:rFonts w:asciiTheme="minorHAnsi" w:eastAsiaTheme="minorEastAsia" w:hAnsiTheme="minorHAnsi" w:cstheme="minorBidi"/>
          <w:caps w:val="0"/>
          <w:noProof/>
          <w:kern w:val="0"/>
        </w:rPr>
      </w:pPr>
      <w:hyperlink w:anchor="_Toc122623154" w:history="1">
        <w:r w:rsidR="00A238D7" w:rsidRPr="00023758">
          <w:rPr>
            <w:rStyle w:val="Hyperlink"/>
            <w:noProof/>
          </w:rPr>
          <w:t>3.7</w:t>
        </w:r>
        <w:r w:rsidR="00A238D7">
          <w:rPr>
            <w:rFonts w:asciiTheme="minorHAnsi" w:eastAsiaTheme="minorEastAsia" w:hAnsiTheme="minorHAnsi" w:cstheme="minorBidi"/>
            <w:caps w:val="0"/>
            <w:noProof/>
            <w:kern w:val="0"/>
          </w:rPr>
          <w:tab/>
        </w:r>
        <w:r w:rsidR="00A238D7" w:rsidRPr="00023758">
          <w:rPr>
            <w:rStyle w:val="Hyperlink"/>
            <w:noProof/>
          </w:rPr>
          <w:t>Internal Combustion engines</w:t>
        </w:r>
        <w:r w:rsidR="00A238D7">
          <w:rPr>
            <w:noProof/>
            <w:webHidden/>
          </w:rPr>
          <w:tab/>
        </w:r>
        <w:r w:rsidR="00A238D7">
          <w:rPr>
            <w:noProof/>
            <w:webHidden/>
          </w:rPr>
          <w:fldChar w:fldCharType="begin"/>
        </w:r>
        <w:r w:rsidR="00A238D7">
          <w:rPr>
            <w:noProof/>
            <w:webHidden/>
          </w:rPr>
          <w:instrText xml:space="preserve"> PAGEREF _Toc122623154 \h </w:instrText>
        </w:r>
        <w:r w:rsidR="00A238D7">
          <w:rPr>
            <w:noProof/>
            <w:webHidden/>
          </w:rPr>
        </w:r>
        <w:r w:rsidR="00A238D7">
          <w:rPr>
            <w:noProof/>
            <w:webHidden/>
          </w:rPr>
          <w:fldChar w:fldCharType="separate"/>
        </w:r>
        <w:r w:rsidR="00A238D7">
          <w:rPr>
            <w:noProof/>
            <w:webHidden/>
          </w:rPr>
          <w:t>3-6</w:t>
        </w:r>
        <w:r w:rsidR="00A238D7">
          <w:rPr>
            <w:noProof/>
            <w:webHidden/>
          </w:rPr>
          <w:fldChar w:fldCharType="end"/>
        </w:r>
      </w:hyperlink>
    </w:p>
    <w:p w14:paraId="29BB4CAE" w14:textId="34181DFA" w:rsidR="00A238D7" w:rsidRDefault="00D53C6F">
      <w:pPr>
        <w:pStyle w:val="TOC3"/>
        <w:rPr>
          <w:rFonts w:asciiTheme="minorHAnsi" w:eastAsiaTheme="minorEastAsia" w:hAnsiTheme="minorHAnsi" w:cstheme="minorBidi"/>
          <w:noProof/>
          <w:kern w:val="0"/>
        </w:rPr>
      </w:pPr>
      <w:hyperlink w:anchor="_Toc122623155" w:history="1">
        <w:r w:rsidR="00A238D7" w:rsidRPr="00023758">
          <w:rPr>
            <w:rStyle w:val="Hyperlink"/>
            <w:noProof/>
          </w:rPr>
          <w:t>3.7.1</w:t>
        </w:r>
        <w:r w:rsidR="00A238D7">
          <w:rPr>
            <w:rFonts w:asciiTheme="minorHAnsi" w:eastAsiaTheme="minorEastAsia" w:hAnsiTheme="minorHAnsi" w:cstheme="minorBidi"/>
            <w:noProof/>
            <w:kern w:val="0"/>
          </w:rPr>
          <w:tab/>
        </w:r>
        <w:r w:rsidR="00A238D7" w:rsidRPr="00023758">
          <w:rPr>
            <w:rStyle w:val="Hyperlink"/>
            <w:noProof/>
          </w:rPr>
          <w:t>Diesel</w:t>
        </w:r>
        <w:r w:rsidR="00A238D7">
          <w:rPr>
            <w:noProof/>
            <w:webHidden/>
          </w:rPr>
          <w:tab/>
        </w:r>
        <w:r w:rsidR="00A238D7">
          <w:rPr>
            <w:noProof/>
            <w:webHidden/>
          </w:rPr>
          <w:fldChar w:fldCharType="begin"/>
        </w:r>
        <w:r w:rsidR="00A238D7">
          <w:rPr>
            <w:noProof/>
            <w:webHidden/>
          </w:rPr>
          <w:instrText xml:space="preserve"> PAGEREF _Toc122623155 \h </w:instrText>
        </w:r>
        <w:r w:rsidR="00A238D7">
          <w:rPr>
            <w:noProof/>
            <w:webHidden/>
          </w:rPr>
        </w:r>
        <w:r w:rsidR="00A238D7">
          <w:rPr>
            <w:noProof/>
            <w:webHidden/>
          </w:rPr>
          <w:fldChar w:fldCharType="separate"/>
        </w:r>
        <w:r w:rsidR="00A238D7">
          <w:rPr>
            <w:noProof/>
            <w:webHidden/>
          </w:rPr>
          <w:t>3-6</w:t>
        </w:r>
        <w:r w:rsidR="00A238D7">
          <w:rPr>
            <w:noProof/>
            <w:webHidden/>
          </w:rPr>
          <w:fldChar w:fldCharType="end"/>
        </w:r>
      </w:hyperlink>
    </w:p>
    <w:p w14:paraId="1179835C" w14:textId="2D11B7A3" w:rsidR="00A238D7" w:rsidRDefault="00D53C6F">
      <w:pPr>
        <w:pStyle w:val="TOC3"/>
        <w:rPr>
          <w:rFonts w:asciiTheme="minorHAnsi" w:eastAsiaTheme="minorEastAsia" w:hAnsiTheme="minorHAnsi" w:cstheme="minorBidi"/>
          <w:noProof/>
          <w:kern w:val="0"/>
        </w:rPr>
      </w:pPr>
      <w:hyperlink w:anchor="_Toc122623156" w:history="1">
        <w:r w:rsidR="00A238D7" w:rsidRPr="00023758">
          <w:rPr>
            <w:rStyle w:val="Hyperlink"/>
            <w:noProof/>
          </w:rPr>
          <w:t>3.7.2</w:t>
        </w:r>
        <w:r w:rsidR="00A238D7">
          <w:rPr>
            <w:rFonts w:asciiTheme="minorHAnsi" w:eastAsiaTheme="minorEastAsia" w:hAnsiTheme="minorHAnsi" w:cstheme="minorBidi"/>
            <w:noProof/>
            <w:kern w:val="0"/>
          </w:rPr>
          <w:tab/>
        </w:r>
        <w:r w:rsidR="00A238D7" w:rsidRPr="00023758">
          <w:rPr>
            <w:rStyle w:val="Hyperlink"/>
            <w:noProof/>
          </w:rPr>
          <w:t>Gasoline</w:t>
        </w:r>
        <w:r w:rsidR="00A238D7">
          <w:rPr>
            <w:noProof/>
            <w:webHidden/>
          </w:rPr>
          <w:tab/>
        </w:r>
        <w:r w:rsidR="00A238D7">
          <w:rPr>
            <w:noProof/>
            <w:webHidden/>
          </w:rPr>
          <w:fldChar w:fldCharType="begin"/>
        </w:r>
        <w:r w:rsidR="00A238D7">
          <w:rPr>
            <w:noProof/>
            <w:webHidden/>
          </w:rPr>
          <w:instrText xml:space="preserve"> PAGEREF _Toc122623156 \h </w:instrText>
        </w:r>
        <w:r w:rsidR="00A238D7">
          <w:rPr>
            <w:noProof/>
            <w:webHidden/>
          </w:rPr>
        </w:r>
        <w:r w:rsidR="00A238D7">
          <w:rPr>
            <w:noProof/>
            <w:webHidden/>
          </w:rPr>
          <w:fldChar w:fldCharType="separate"/>
        </w:r>
        <w:r w:rsidR="00A238D7">
          <w:rPr>
            <w:noProof/>
            <w:webHidden/>
          </w:rPr>
          <w:t>3-8</w:t>
        </w:r>
        <w:r w:rsidR="00A238D7">
          <w:rPr>
            <w:noProof/>
            <w:webHidden/>
          </w:rPr>
          <w:fldChar w:fldCharType="end"/>
        </w:r>
      </w:hyperlink>
    </w:p>
    <w:p w14:paraId="7DB11338" w14:textId="2E3364E7" w:rsidR="00A238D7" w:rsidRDefault="00D53C6F">
      <w:pPr>
        <w:pStyle w:val="TOC3"/>
        <w:rPr>
          <w:rFonts w:asciiTheme="minorHAnsi" w:eastAsiaTheme="minorEastAsia" w:hAnsiTheme="minorHAnsi" w:cstheme="minorBidi"/>
          <w:noProof/>
          <w:kern w:val="0"/>
        </w:rPr>
      </w:pPr>
      <w:hyperlink w:anchor="_Toc122623157" w:history="1">
        <w:r w:rsidR="00A238D7" w:rsidRPr="00023758">
          <w:rPr>
            <w:rStyle w:val="Hyperlink"/>
            <w:noProof/>
          </w:rPr>
          <w:t>3.7.3</w:t>
        </w:r>
        <w:r w:rsidR="00A238D7">
          <w:rPr>
            <w:rFonts w:asciiTheme="minorHAnsi" w:eastAsiaTheme="minorEastAsia" w:hAnsiTheme="minorHAnsi" w:cstheme="minorBidi"/>
            <w:noProof/>
            <w:kern w:val="0"/>
          </w:rPr>
          <w:tab/>
        </w:r>
        <w:r w:rsidR="00A238D7" w:rsidRPr="00023758">
          <w:rPr>
            <w:rStyle w:val="Hyperlink"/>
            <w:noProof/>
          </w:rPr>
          <w:t>Jet-A</w:t>
        </w:r>
        <w:r w:rsidR="00A238D7">
          <w:rPr>
            <w:noProof/>
            <w:webHidden/>
          </w:rPr>
          <w:tab/>
        </w:r>
        <w:r w:rsidR="00A238D7">
          <w:rPr>
            <w:noProof/>
            <w:webHidden/>
          </w:rPr>
          <w:fldChar w:fldCharType="begin"/>
        </w:r>
        <w:r w:rsidR="00A238D7">
          <w:rPr>
            <w:noProof/>
            <w:webHidden/>
          </w:rPr>
          <w:instrText xml:space="preserve"> PAGEREF _Toc122623157 \h </w:instrText>
        </w:r>
        <w:r w:rsidR="00A238D7">
          <w:rPr>
            <w:noProof/>
            <w:webHidden/>
          </w:rPr>
        </w:r>
        <w:r w:rsidR="00A238D7">
          <w:rPr>
            <w:noProof/>
            <w:webHidden/>
          </w:rPr>
          <w:fldChar w:fldCharType="separate"/>
        </w:r>
        <w:r w:rsidR="00A238D7">
          <w:rPr>
            <w:noProof/>
            <w:webHidden/>
          </w:rPr>
          <w:t>3-9</w:t>
        </w:r>
        <w:r w:rsidR="00A238D7">
          <w:rPr>
            <w:noProof/>
            <w:webHidden/>
          </w:rPr>
          <w:fldChar w:fldCharType="end"/>
        </w:r>
      </w:hyperlink>
    </w:p>
    <w:p w14:paraId="0D3B5165" w14:textId="0E2B1B8A" w:rsidR="00A238D7" w:rsidRDefault="00D53C6F">
      <w:pPr>
        <w:pStyle w:val="TOC3"/>
        <w:rPr>
          <w:rFonts w:asciiTheme="minorHAnsi" w:eastAsiaTheme="minorEastAsia" w:hAnsiTheme="minorHAnsi" w:cstheme="minorBidi"/>
          <w:noProof/>
          <w:kern w:val="0"/>
        </w:rPr>
      </w:pPr>
      <w:hyperlink w:anchor="_Toc122623158" w:history="1">
        <w:r w:rsidR="00A238D7" w:rsidRPr="00023758">
          <w:rPr>
            <w:rStyle w:val="Hyperlink"/>
            <w:noProof/>
          </w:rPr>
          <w:t>3.7.4</w:t>
        </w:r>
        <w:r w:rsidR="00A238D7">
          <w:rPr>
            <w:rFonts w:asciiTheme="minorHAnsi" w:eastAsiaTheme="minorEastAsia" w:hAnsiTheme="minorHAnsi" w:cstheme="minorBidi"/>
            <w:noProof/>
            <w:kern w:val="0"/>
          </w:rPr>
          <w:tab/>
        </w:r>
        <w:r w:rsidR="00A238D7" w:rsidRPr="00023758">
          <w:rPr>
            <w:rStyle w:val="Hyperlink"/>
            <w:noProof/>
          </w:rPr>
          <w:t>Liquefied Propane Gas</w:t>
        </w:r>
        <w:r w:rsidR="00A238D7">
          <w:rPr>
            <w:noProof/>
            <w:webHidden/>
          </w:rPr>
          <w:tab/>
        </w:r>
        <w:r w:rsidR="00A238D7">
          <w:rPr>
            <w:noProof/>
            <w:webHidden/>
          </w:rPr>
          <w:fldChar w:fldCharType="begin"/>
        </w:r>
        <w:r w:rsidR="00A238D7">
          <w:rPr>
            <w:noProof/>
            <w:webHidden/>
          </w:rPr>
          <w:instrText xml:space="preserve"> PAGEREF _Toc122623158 \h </w:instrText>
        </w:r>
        <w:r w:rsidR="00A238D7">
          <w:rPr>
            <w:noProof/>
            <w:webHidden/>
          </w:rPr>
        </w:r>
        <w:r w:rsidR="00A238D7">
          <w:rPr>
            <w:noProof/>
            <w:webHidden/>
          </w:rPr>
          <w:fldChar w:fldCharType="separate"/>
        </w:r>
        <w:r w:rsidR="00A238D7">
          <w:rPr>
            <w:noProof/>
            <w:webHidden/>
          </w:rPr>
          <w:t>3-10</w:t>
        </w:r>
        <w:r w:rsidR="00A238D7">
          <w:rPr>
            <w:noProof/>
            <w:webHidden/>
          </w:rPr>
          <w:fldChar w:fldCharType="end"/>
        </w:r>
      </w:hyperlink>
    </w:p>
    <w:p w14:paraId="37AE4185" w14:textId="240BF13E" w:rsidR="00A238D7" w:rsidRDefault="00D53C6F">
      <w:pPr>
        <w:pStyle w:val="TOC3"/>
        <w:rPr>
          <w:rFonts w:asciiTheme="minorHAnsi" w:eastAsiaTheme="minorEastAsia" w:hAnsiTheme="minorHAnsi" w:cstheme="minorBidi"/>
          <w:noProof/>
          <w:kern w:val="0"/>
        </w:rPr>
      </w:pPr>
      <w:hyperlink w:anchor="_Toc122623159" w:history="1">
        <w:r w:rsidR="00A238D7" w:rsidRPr="00023758">
          <w:rPr>
            <w:rStyle w:val="Hyperlink"/>
            <w:noProof/>
          </w:rPr>
          <w:t>3.7.5</w:t>
        </w:r>
        <w:r w:rsidR="00A238D7">
          <w:rPr>
            <w:rFonts w:asciiTheme="minorHAnsi" w:eastAsiaTheme="minorEastAsia" w:hAnsiTheme="minorHAnsi" w:cstheme="minorBidi"/>
            <w:noProof/>
            <w:kern w:val="0"/>
          </w:rPr>
          <w:tab/>
        </w:r>
        <w:r w:rsidR="00A238D7" w:rsidRPr="00023758">
          <w:rPr>
            <w:rStyle w:val="Hyperlink"/>
            <w:noProof/>
          </w:rPr>
          <w:t>Natural Gas</w:t>
        </w:r>
        <w:r w:rsidR="00A238D7">
          <w:rPr>
            <w:noProof/>
            <w:webHidden/>
          </w:rPr>
          <w:tab/>
        </w:r>
        <w:r w:rsidR="00A238D7">
          <w:rPr>
            <w:noProof/>
            <w:webHidden/>
          </w:rPr>
          <w:fldChar w:fldCharType="begin"/>
        </w:r>
        <w:r w:rsidR="00A238D7">
          <w:rPr>
            <w:noProof/>
            <w:webHidden/>
          </w:rPr>
          <w:instrText xml:space="preserve"> PAGEREF _Toc122623159 \h </w:instrText>
        </w:r>
        <w:r w:rsidR="00A238D7">
          <w:rPr>
            <w:noProof/>
            <w:webHidden/>
          </w:rPr>
        </w:r>
        <w:r w:rsidR="00A238D7">
          <w:rPr>
            <w:noProof/>
            <w:webHidden/>
          </w:rPr>
          <w:fldChar w:fldCharType="separate"/>
        </w:r>
        <w:r w:rsidR="00A238D7">
          <w:rPr>
            <w:noProof/>
            <w:webHidden/>
          </w:rPr>
          <w:t>3-11</w:t>
        </w:r>
        <w:r w:rsidR="00A238D7">
          <w:rPr>
            <w:noProof/>
            <w:webHidden/>
          </w:rPr>
          <w:fldChar w:fldCharType="end"/>
        </w:r>
      </w:hyperlink>
    </w:p>
    <w:p w14:paraId="33145D24" w14:textId="40819AC5" w:rsidR="00A238D7" w:rsidRDefault="00D53C6F">
      <w:pPr>
        <w:pStyle w:val="TOC2"/>
        <w:rPr>
          <w:rFonts w:asciiTheme="minorHAnsi" w:eastAsiaTheme="minorEastAsia" w:hAnsiTheme="minorHAnsi" w:cstheme="minorBidi"/>
          <w:caps w:val="0"/>
          <w:noProof/>
          <w:kern w:val="0"/>
        </w:rPr>
      </w:pPr>
      <w:hyperlink w:anchor="_Toc122623160" w:history="1">
        <w:r w:rsidR="00A238D7" w:rsidRPr="00023758">
          <w:rPr>
            <w:rStyle w:val="Hyperlink"/>
            <w:noProof/>
          </w:rPr>
          <w:t>3.8</w:t>
        </w:r>
        <w:r w:rsidR="00A238D7">
          <w:rPr>
            <w:rFonts w:asciiTheme="minorHAnsi" w:eastAsiaTheme="minorEastAsia" w:hAnsiTheme="minorHAnsi" w:cstheme="minorBidi"/>
            <w:caps w:val="0"/>
            <w:noProof/>
            <w:kern w:val="0"/>
          </w:rPr>
          <w:tab/>
        </w:r>
        <w:r w:rsidR="00A238D7" w:rsidRPr="00023758">
          <w:rPr>
            <w:rStyle w:val="Hyperlink"/>
            <w:noProof/>
          </w:rPr>
          <w:t>Landfill Gas and Fugitive Dust</w:t>
        </w:r>
        <w:r w:rsidR="00A238D7">
          <w:rPr>
            <w:noProof/>
            <w:webHidden/>
          </w:rPr>
          <w:tab/>
        </w:r>
        <w:r w:rsidR="00A238D7">
          <w:rPr>
            <w:noProof/>
            <w:webHidden/>
          </w:rPr>
          <w:fldChar w:fldCharType="begin"/>
        </w:r>
        <w:r w:rsidR="00A238D7">
          <w:rPr>
            <w:noProof/>
            <w:webHidden/>
          </w:rPr>
          <w:instrText xml:space="preserve"> PAGEREF _Toc122623160 \h </w:instrText>
        </w:r>
        <w:r w:rsidR="00A238D7">
          <w:rPr>
            <w:noProof/>
            <w:webHidden/>
          </w:rPr>
        </w:r>
        <w:r w:rsidR="00A238D7">
          <w:rPr>
            <w:noProof/>
            <w:webHidden/>
          </w:rPr>
          <w:fldChar w:fldCharType="separate"/>
        </w:r>
        <w:r w:rsidR="00A238D7">
          <w:rPr>
            <w:noProof/>
            <w:webHidden/>
          </w:rPr>
          <w:t>3-12</w:t>
        </w:r>
        <w:r w:rsidR="00A238D7">
          <w:rPr>
            <w:noProof/>
            <w:webHidden/>
          </w:rPr>
          <w:fldChar w:fldCharType="end"/>
        </w:r>
      </w:hyperlink>
    </w:p>
    <w:p w14:paraId="2F45EF0B" w14:textId="3D1CBABC" w:rsidR="00A238D7" w:rsidRDefault="00D53C6F">
      <w:pPr>
        <w:pStyle w:val="TOC2"/>
        <w:rPr>
          <w:rFonts w:asciiTheme="minorHAnsi" w:eastAsiaTheme="minorEastAsia" w:hAnsiTheme="minorHAnsi" w:cstheme="minorBidi"/>
          <w:caps w:val="0"/>
          <w:noProof/>
          <w:kern w:val="0"/>
        </w:rPr>
      </w:pPr>
      <w:hyperlink w:anchor="_Toc122623161" w:history="1">
        <w:r w:rsidR="00A238D7" w:rsidRPr="00023758">
          <w:rPr>
            <w:rStyle w:val="Hyperlink"/>
            <w:noProof/>
          </w:rPr>
          <w:t>3.9</w:t>
        </w:r>
        <w:r w:rsidR="00A238D7">
          <w:rPr>
            <w:rFonts w:asciiTheme="minorHAnsi" w:eastAsiaTheme="minorEastAsia" w:hAnsiTheme="minorHAnsi" w:cstheme="minorBidi"/>
            <w:caps w:val="0"/>
            <w:noProof/>
            <w:kern w:val="0"/>
          </w:rPr>
          <w:tab/>
        </w:r>
        <w:r w:rsidR="00A238D7" w:rsidRPr="00023758">
          <w:rPr>
            <w:rStyle w:val="Hyperlink"/>
            <w:noProof/>
          </w:rPr>
          <w:t>Motor Vehicle fueling facilities</w:t>
        </w:r>
        <w:r w:rsidR="00A238D7">
          <w:rPr>
            <w:noProof/>
            <w:webHidden/>
          </w:rPr>
          <w:tab/>
        </w:r>
        <w:r w:rsidR="00A238D7">
          <w:rPr>
            <w:noProof/>
            <w:webHidden/>
          </w:rPr>
          <w:fldChar w:fldCharType="begin"/>
        </w:r>
        <w:r w:rsidR="00A238D7">
          <w:rPr>
            <w:noProof/>
            <w:webHidden/>
          </w:rPr>
          <w:instrText xml:space="preserve"> PAGEREF _Toc122623161 \h </w:instrText>
        </w:r>
        <w:r w:rsidR="00A238D7">
          <w:rPr>
            <w:noProof/>
            <w:webHidden/>
          </w:rPr>
        </w:r>
        <w:r w:rsidR="00A238D7">
          <w:rPr>
            <w:noProof/>
            <w:webHidden/>
          </w:rPr>
          <w:fldChar w:fldCharType="separate"/>
        </w:r>
        <w:r w:rsidR="00A238D7">
          <w:rPr>
            <w:noProof/>
            <w:webHidden/>
          </w:rPr>
          <w:t>3-15</w:t>
        </w:r>
        <w:r w:rsidR="00A238D7">
          <w:rPr>
            <w:noProof/>
            <w:webHidden/>
          </w:rPr>
          <w:fldChar w:fldCharType="end"/>
        </w:r>
      </w:hyperlink>
    </w:p>
    <w:p w14:paraId="28F03EFB" w14:textId="553712E7" w:rsidR="00A238D7" w:rsidRDefault="00D53C6F">
      <w:pPr>
        <w:pStyle w:val="TOC2"/>
        <w:rPr>
          <w:rFonts w:asciiTheme="minorHAnsi" w:eastAsiaTheme="minorEastAsia" w:hAnsiTheme="minorHAnsi" w:cstheme="minorBidi"/>
          <w:caps w:val="0"/>
          <w:noProof/>
          <w:kern w:val="0"/>
        </w:rPr>
      </w:pPr>
      <w:hyperlink w:anchor="_Toc122623162" w:history="1">
        <w:r w:rsidR="00A238D7" w:rsidRPr="00023758">
          <w:rPr>
            <w:rStyle w:val="Hyperlink"/>
            <w:noProof/>
          </w:rPr>
          <w:t>3.10</w:t>
        </w:r>
        <w:r w:rsidR="00A238D7">
          <w:rPr>
            <w:rFonts w:asciiTheme="minorHAnsi" w:eastAsiaTheme="minorEastAsia" w:hAnsiTheme="minorHAnsi" w:cstheme="minorBidi"/>
            <w:caps w:val="0"/>
            <w:noProof/>
            <w:kern w:val="0"/>
          </w:rPr>
          <w:tab/>
        </w:r>
        <w:r w:rsidR="00A238D7" w:rsidRPr="00023758">
          <w:rPr>
            <w:rStyle w:val="Hyperlink"/>
            <w:noProof/>
          </w:rPr>
          <w:t>Paint Spray Booth</w:t>
        </w:r>
        <w:r w:rsidR="00A238D7">
          <w:rPr>
            <w:noProof/>
            <w:webHidden/>
          </w:rPr>
          <w:tab/>
        </w:r>
        <w:r w:rsidR="00A238D7">
          <w:rPr>
            <w:noProof/>
            <w:webHidden/>
          </w:rPr>
          <w:fldChar w:fldCharType="begin"/>
        </w:r>
        <w:r w:rsidR="00A238D7">
          <w:rPr>
            <w:noProof/>
            <w:webHidden/>
          </w:rPr>
          <w:instrText xml:space="preserve"> PAGEREF _Toc122623162 \h </w:instrText>
        </w:r>
        <w:r w:rsidR="00A238D7">
          <w:rPr>
            <w:noProof/>
            <w:webHidden/>
          </w:rPr>
        </w:r>
        <w:r w:rsidR="00A238D7">
          <w:rPr>
            <w:noProof/>
            <w:webHidden/>
          </w:rPr>
          <w:fldChar w:fldCharType="separate"/>
        </w:r>
        <w:r w:rsidR="00A238D7">
          <w:rPr>
            <w:noProof/>
            <w:webHidden/>
          </w:rPr>
          <w:t>3-15</w:t>
        </w:r>
        <w:r w:rsidR="00A238D7">
          <w:rPr>
            <w:noProof/>
            <w:webHidden/>
          </w:rPr>
          <w:fldChar w:fldCharType="end"/>
        </w:r>
      </w:hyperlink>
    </w:p>
    <w:p w14:paraId="23ACEFB0" w14:textId="4894F631" w:rsidR="00A238D7" w:rsidRDefault="00D53C6F">
      <w:pPr>
        <w:pStyle w:val="TOC2"/>
        <w:rPr>
          <w:rFonts w:asciiTheme="minorHAnsi" w:eastAsiaTheme="minorEastAsia" w:hAnsiTheme="minorHAnsi" w:cstheme="minorBidi"/>
          <w:caps w:val="0"/>
          <w:noProof/>
          <w:kern w:val="0"/>
        </w:rPr>
      </w:pPr>
      <w:hyperlink w:anchor="_Toc122623163" w:history="1">
        <w:r w:rsidR="00A238D7" w:rsidRPr="00023758">
          <w:rPr>
            <w:rStyle w:val="Hyperlink"/>
            <w:noProof/>
          </w:rPr>
          <w:t>3.11</w:t>
        </w:r>
        <w:r w:rsidR="00A238D7">
          <w:rPr>
            <w:rFonts w:asciiTheme="minorHAnsi" w:eastAsiaTheme="minorEastAsia" w:hAnsiTheme="minorHAnsi" w:cstheme="minorBidi"/>
            <w:caps w:val="0"/>
            <w:noProof/>
            <w:kern w:val="0"/>
          </w:rPr>
          <w:tab/>
        </w:r>
        <w:r w:rsidR="00A238D7" w:rsidRPr="00023758">
          <w:rPr>
            <w:rStyle w:val="Hyperlink"/>
            <w:noProof/>
          </w:rPr>
          <w:t>Propellant Loading</w:t>
        </w:r>
        <w:r w:rsidR="00A238D7">
          <w:rPr>
            <w:noProof/>
            <w:webHidden/>
          </w:rPr>
          <w:tab/>
        </w:r>
        <w:r w:rsidR="00A238D7">
          <w:rPr>
            <w:noProof/>
            <w:webHidden/>
          </w:rPr>
          <w:fldChar w:fldCharType="begin"/>
        </w:r>
        <w:r w:rsidR="00A238D7">
          <w:rPr>
            <w:noProof/>
            <w:webHidden/>
          </w:rPr>
          <w:instrText xml:space="preserve"> PAGEREF _Toc122623163 \h </w:instrText>
        </w:r>
        <w:r w:rsidR="00A238D7">
          <w:rPr>
            <w:noProof/>
            <w:webHidden/>
          </w:rPr>
        </w:r>
        <w:r w:rsidR="00A238D7">
          <w:rPr>
            <w:noProof/>
            <w:webHidden/>
          </w:rPr>
          <w:fldChar w:fldCharType="separate"/>
        </w:r>
        <w:r w:rsidR="00A238D7">
          <w:rPr>
            <w:noProof/>
            <w:webHidden/>
          </w:rPr>
          <w:t>3-16</w:t>
        </w:r>
        <w:r w:rsidR="00A238D7">
          <w:rPr>
            <w:noProof/>
            <w:webHidden/>
          </w:rPr>
          <w:fldChar w:fldCharType="end"/>
        </w:r>
      </w:hyperlink>
    </w:p>
    <w:p w14:paraId="3C73F7DF" w14:textId="049C5F82" w:rsidR="00A238D7" w:rsidRDefault="00D53C6F">
      <w:pPr>
        <w:pStyle w:val="TOC2"/>
        <w:rPr>
          <w:rFonts w:asciiTheme="minorHAnsi" w:eastAsiaTheme="minorEastAsia" w:hAnsiTheme="minorHAnsi" w:cstheme="minorBidi"/>
          <w:caps w:val="0"/>
          <w:noProof/>
          <w:kern w:val="0"/>
        </w:rPr>
      </w:pPr>
      <w:hyperlink w:anchor="_Toc122623164" w:history="1">
        <w:r w:rsidR="00A238D7" w:rsidRPr="00023758">
          <w:rPr>
            <w:rStyle w:val="Hyperlink"/>
            <w:noProof/>
          </w:rPr>
          <w:t>3.12</w:t>
        </w:r>
        <w:r w:rsidR="00A238D7">
          <w:rPr>
            <w:rFonts w:asciiTheme="minorHAnsi" w:eastAsiaTheme="minorEastAsia" w:hAnsiTheme="minorHAnsi" w:cstheme="minorBidi"/>
            <w:caps w:val="0"/>
            <w:noProof/>
            <w:kern w:val="0"/>
          </w:rPr>
          <w:tab/>
        </w:r>
        <w:r w:rsidR="00A238D7" w:rsidRPr="00023758">
          <w:rPr>
            <w:rStyle w:val="Hyperlink"/>
            <w:noProof/>
          </w:rPr>
          <w:t>Solvent and Chemical Usage</w:t>
        </w:r>
        <w:r w:rsidR="00A238D7">
          <w:rPr>
            <w:noProof/>
            <w:webHidden/>
          </w:rPr>
          <w:tab/>
        </w:r>
        <w:r w:rsidR="00A238D7">
          <w:rPr>
            <w:noProof/>
            <w:webHidden/>
          </w:rPr>
          <w:fldChar w:fldCharType="begin"/>
        </w:r>
        <w:r w:rsidR="00A238D7">
          <w:rPr>
            <w:noProof/>
            <w:webHidden/>
          </w:rPr>
          <w:instrText xml:space="preserve"> PAGEREF _Toc122623164 \h </w:instrText>
        </w:r>
        <w:r w:rsidR="00A238D7">
          <w:rPr>
            <w:noProof/>
            <w:webHidden/>
          </w:rPr>
        </w:r>
        <w:r w:rsidR="00A238D7">
          <w:rPr>
            <w:noProof/>
            <w:webHidden/>
          </w:rPr>
          <w:fldChar w:fldCharType="separate"/>
        </w:r>
        <w:r w:rsidR="00A238D7">
          <w:rPr>
            <w:noProof/>
            <w:webHidden/>
          </w:rPr>
          <w:t>3-17</w:t>
        </w:r>
        <w:r w:rsidR="00A238D7">
          <w:rPr>
            <w:noProof/>
            <w:webHidden/>
          </w:rPr>
          <w:fldChar w:fldCharType="end"/>
        </w:r>
      </w:hyperlink>
    </w:p>
    <w:p w14:paraId="47F9040C" w14:textId="7CFD1FD1" w:rsidR="00A238D7" w:rsidRDefault="00D53C6F">
      <w:pPr>
        <w:pStyle w:val="TOC2"/>
        <w:rPr>
          <w:rFonts w:asciiTheme="minorHAnsi" w:eastAsiaTheme="minorEastAsia" w:hAnsiTheme="minorHAnsi" w:cstheme="minorBidi"/>
          <w:caps w:val="0"/>
          <w:noProof/>
          <w:kern w:val="0"/>
        </w:rPr>
      </w:pPr>
      <w:hyperlink w:anchor="_Toc122623165" w:history="1">
        <w:r w:rsidR="00A238D7" w:rsidRPr="00023758">
          <w:rPr>
            <w:rStyle w:val="Hyperlink"/>
            <w:noProof/>
          </w:rPr>
          <w:t>3.13</w:t>
        </w:r>
        <w:r w:rsidR="00A238D7">
          <w:rPr>
            <w:rFonts w:asciiTheme="minorHAnsi" w:eastAsiaTheme="minorEastAsia" w:hAnsiTheme="minorHAnsi" w:cstheme="minorBidi"/>
            <w:caps w:val="0"/>
            <w:noProof/>
            <w:kern w:val="0"/>
          </w:rPr>
          <w:tab/>
        </w:r>
        <w:r w:rsidR="00A238D7" w:rsidRPr="00023758">
          <w:rPr>
            <w:rStyle w:val="Hyperlink"/>
            <w:noProof/>
          </w:rPr>
          <w:t>Storage tanks</w:t>
        </w:r>
        <w:r w:rsidR="00A238D7">
          <w:rPr>
            <w:noProof/>
            <w:webHidden/>
          </w:rPr>
          <w:tab/>
        </w:r>
        <w:r w:rsidR="00A238D7">
          <w:rPr>
            <w:noProof/>
            <w:webHidden/>
          </w:rPr>
          <w:fldChar w:fldCharType="begin"/>
        </w:r>
        <w:r w:rsidR="00A238D7">
          <w:rPr>
            <w:noProof/>
            <w:webHidden/>
          </w:rPr>
          <w:instrText xml:space="preserve"> PAGEREF _Toc122623165 \h </w:instrText>
        </w:r>
        <w:r w:rsidR="00A238D7">
          <w:rPr>
            <w:noProof/>
            <w:webHidden/>
          </w:rPr>
        </w:r>
        <w:r w:rsidR="00A238D7">
          <w:rPr>
            <w:noProof/>
            <w:webHidden/>
          </w:rPr>
          <w:fldChar w:fldCharType="separate"/>
        </w:r>
        <w:r w:rsidR="00A238D7">
          <w:rPr>
            <w:noProof/>
            <w:webHidden/>
          </w:rPr>
          <w:t>3-18</w:t>
        </w:r>
        <w:r w:rsidR="00A238D7">
          <w:rPr>
            <w:noProof/>
            <w:webHidden/>
          </w:rPr>
          <w:fldChar w:fldCharType="end"/>
        </w:r>
      </w:hyperlink>
    </w:p>
    <w:p w14:paraId="371D18A0" w14:textId="3AA91D0D" w:rsidR="00A238D7" w:rsidRDefault="00D53C6F">
      <w:pPr>
        <w:pStyle w:val="TOC2"/>
        <w:rPr>
          <w:rFonts w:asciiTheme="minorHAnsi" w:eastAsiaTheme="minorEastAsia" w:hAnsiTheme="minorHAnsi" w:cstheme="minorBidi"/>
          <w:caps w:val="0"/>
          <w:noProof/>
          <w:kern w:val="0"/>
        </w:rPr>
      </w:pPr>
      <w:hyperlink w:anchor="_Toc122623166" w:history="1">
        <w:r w:rsidR="00A238D7" w:rsidRPr="00023758">
          <w:rPr>
            <w:rStyle w:val="Hyperlink"/>
            <w:noProof/>
          </w:rPr>
          <w:t>3.14</w:t>
        </w:r>
        <w:r w:rsidR="00A238D7">
          <w:rPr>
            <w:rFonts w:asciiTheme="minorHAnsi" w:eastAsiaTheme="minorEastAsia" w:hAnsiTheme="minorHAnsi" w:cstheme="minorBidi"/>
            <w:caps w:val="0"/>
            <w:noProof/>
            <w:kern w:val="0"/>
          </w:rPr>
          <w:tab/>
        </w:r>
        <w:r w:rsidR="00A238D7" w:rsidRPr="00023758">
          <w:rPr>
            <w:rStyle w:val="Hyperlink"/>
            <w:noProof/>
          </w:rPr>
          <w:t>Turbine Engines</w:t>
        </w:r>
        <w:r w:rsidR="00A238D7">
          <w:rPr>
            <w:noProof/>
            <w:webHidden/>
          </w:rPr>
          <w:tab/>
        </w:r>
        <w:r w:rsidR="00A238D7">
          <w:rPr>
            <w:noProof/>
            <w:webHidden/>
          </w:rPr>
          <w:fldChar w:fldCharType="begin"/>
        </w:r>
        <w:r w:rsidR="00A238D7">
          <w:rPr>
            <w:noProof/>
            <w:webHidden/>
          </w:rPr>
          <w:instrText xml:space="preserve"> PAGEREF _Toc122623166 \h </w:instrText>
        </w:r>
        <w:r w:rsidR="00A238D7">
          <w:rPr>
            <w:noProof/>
            <w:webHidden/>
          </w:rPr>
        </w:r>
        <w:r w:rsidR="00A238D7">
          <w:rPr>
            <w:noProof/>
            <w:webHidden/>
          </w:rPr>
          <w:fldChar w:fldCharType="separate"/>
        </w:r>
        <w:r w:rsidR="00A238D7">
          <w:rPr>
            <w:noProof/>
            <w:webHidden/>
          </w:rPr>
          <w:t>3-18</w:t>
        </w:r>
        <w:r w:rsidR="00A238D7">
          <w:rPr>
            <w:noProof/>
            <w:webHidden/>
          </w:rPr>
          <w:fldChar w:fldCharType="end"/>
        </w:r>
      </w:hyperlink>
    </w:p>
    <w:p w14:paraId="72468AEA" w14:textId="760C3E65" w:rsidR="00A238D7" w:rsidRDefault="00D53C6F">
      <w:pPr>
        <w:pStyle w:val="TOC1"/>
        <w:rPr>
          <w:rFonts w:asciiTheme="minorHAnsi" w:eastAsiaTheme="minorEastAsia" w:hAnsiTheme="minorHAnsi" w:cstheme="minorBidi"/>
          <w:caps w:val="0"/>
          <w:noProof/>
          <w:kern w:val="0"/>
        </w:rPr>
      </w:pPr>
      <w:hyperlink w:anchor="_Toc122623167" w:history="1">
        <w:r w:rsidR="00A238D7" w:rsidRPr="00023758">
          <w:rPr>
            <w:rStyle w:val="Hyperlink"/>
            <w:noProof/>
          </w:rPr>
          <w:t>4.0</w:t>
        </w:r>
        <w:r w:rsidR="00A238D7">
          <w:rPr>
            <w:rFonts w:asciiTheme="minorHAnsi" w:eastAsiaTheme="minorEastAsia" w:hAnsiTheme="minorHAnsi" w:cstheme="minorBidi"/>
            <w:caps w:val="0"/>
            <w:noProof/>
            <w:kern w:val="0"/>
          </w:rPr>
          <w:tab/>
        </w:r>
        <w:r w:rsidR="00A238D7" w:rsidRPr="00023758">
          <w:rPr>
            <w:rStyle w:val="Hyperlink"/>
            <w:noProof/>
          </w:rPr>
          <w:t>Facility Diagram</w:t>
        </w:r>
        <w:r w:rsidR="00A238D7">
          <w:rPr>
            <w:noProof/>
            <w:webHidden/>
          </w:rPr>
          <w:tab/>
        </w:r>
        <w:r w:rsidR="00A238D7">
          <w:rPr>
            <w:noProof/>
            <w:webHidden/>
          </w:rPr>
          <w:fldChar w:fldCharType="begin"/>
        </w:r>
        <w:r w:rsidR="00A238D7">
          <w:rPr>
            <w:noProof/>
            <w:webHidden/>
          </w:rPr>
          <w:instrText xml:space="preserve"> PAGEREF _Toc122623167 \h </w:instrText>
        </w:r>
        <w:r w:rsidR="00A238D7">
          <w:rPr>
            <w:noProof/>
            <w:webHidden/>
          </w:rPr>
        </w:r>
        <w:r w:rsidR="00A238D7">
          <w:rPr>
            <w:noProof/>
            <w:webHidden/>
          </w:rPr>
          <w:fldChar w:fldCharType="separate"/>
        </w:r>
        <w:r w:rsidR="00A238D7">
          <w:rPr>
            <w:noProof/>
            <w:webHidden/>
          </w:rPr>
          <w:t>4-1</w:t>
        </w:r>
        <w:r w:rsidR="00A238D7">
          <w:rPr>
            <w:noProof/>
            <w:webHidden/>
          </w:rPr>
          <w:fldChar w:fldCharType="end"/>
        </w:r>
      </w:hyperlink>
    </w:p>
    <w:p w14:paraId="174C1637" w14:textId="741D40DA" w:rsidR="00A238D7" w:rsidRDefault="00D53C6F">
      <w:pPr>
        <w:pStyle w:val="TOC1"/>
        <w:rPr>
          <w:rFonts w:asciiTheme="minorHAnsi" w:eastAsiaTheme="minorEastAsia" w:hAnsiTheme="minorHAnsi" w:cstheme="minorBidi"/>
          <w:caps w:val="0"/>
          <w:noProof/>
          <w:kern w:val="0"/>
        </w:rPr>
      </w:pPr>
      <w:hyperlink w:anchor="_Toc122623168" w:history="1">
        <w:r w:rsidR="00A238D7" w:rsidRPr="00023758">
          <w:rPr>
            <w:rStyle w:val="Hyperlink"/>
            <w:noProof/>
          </w:rPr>
          <w:t>5.0</w:t>
        </w:r>
        <w:r w:rsidR="00A238D7">
          <w:rPr>
            <w:rFonts w:asciiTheme="minorHAnsi" w:eastAsiaTheme="minorEastAsia" w:hAnsiTheme="minorHAnsi" w:cstheme="minorBidi"/>
            <w:caps w:val="0"/>
            <w:noProof/>
            <w:kern w:val="0"/>
          </w:rPr>
          <w:tab/>
        </w:r>
        <w:r w:rsidR="00A238D7" w:rsidRPr="00023758">
          <w:rPr>
            <w:rStyle w:val="Hyperlink"/>
            <w:noProof/>
          </w:rPr>
          <w:t>Acronyms and Abbreviations</w:t>
        </w:r>
        <w:r w:rsidR="00A238D7">
          <w:rPr>
            <w:noProof/>
            <w:webHidden/>
          </w:rPr>
          <w:tab/>
        </w:r>
        <w:r w:rsidR="00A238D7">
          <w:rPr>
            <w:noProof/>
            <w:webHidden/>
          </w:rPr>
          <w:fldChar w:fldCharType="begin"/>
        </w:r>
        <w:r w:rsidR="00A238D7">
          <w:rPr>
            <w:noProof/>
            <w:webHidden/>
          </w:rPr>
          <w:instrText xml:space="preserve"> PAGEREF _Toc122623168 \h </w:instrText>
        </w:r>
        <w:r w:rsidR="00A238D7">
          <w:rPr>
            <w:noProof/>
            <w:webHidden/>
          </w:rPr>
        </w:r>
        <w:r w:rsidR="00A238D7">
          <w:rPr>
            <w:noProof/>
            <w:webHidden/>
          </w:rPr>
          <w:fldChar w:fldCharType="separate"/>
        </w:r>
        <w:r w:rsidR="00A238D7">
          <w:rPr>
            <w:noProof/>
            <w:webHidden/>
          </w:rPr>
          <w:t>5-1</w:t>
        </w:r>
        <w:r w:rsidR="00A238D7">
          <w:rPr>
            <w:noProof/>
            <w:webHidden/>
          </w:rPr>
          <w:fldChar w:fldCharType="end"/>
        </w:r>
      </w:hyperlink>
    </w:p>
    <w:p w14:paraId="32892F74" w14:textId="5CFD0256" w:rsidR="002E03B0" w:rsidRPr="001D07B3" w:rsidRDefault="00496BED" w:rsidP="00A75286">
      <w:pPr>
        <w:tabs>
          <w:tab w:val="right" w:leader="dot" w:pos="9360"/>
        </w:tabs>
      </w:pPr>
      <w:r w:rsidRPr="001D07B3">
        <w:fldChar w:fldCharType="end"/>
      </w:r>
    </w:p>
    <w:p w14:paraId="53EE4191" w14:textId="77777777" w:rsidR="002E03B0" w:rsidRPr="001D07B3" w:rsidRDefault="002E03B0" w:rsidP="000722AC">
      <w:pPr>
        <w:tabs>
          <w:tab w:val="left" w:pos="1440"/>
          <w:tab w:val="right" w:leader="dot" w:pos="9360"/>
        </w:tabs>
        <w:rPr>
          <w:b/>
          <w:bCs/>
        </w:rPr>
      </w:pPr>
      <w:r w:rsidRPr="001D07B3">
        <w:rPr>
          <w:b/>
          <w:bCs/>
        </w:rPr>
        <w:t>LIST OF FIGURES AND TABLES</w:t>
      </w:r>
    </w:p>
    <w:p w14:paraId="76563C00" w14:textId="77777777" w:rsidR="00DA3623" w:rsidRDefault="00DA3623" w:rsidP="00DA3623">
      <w:pPr>
        <w:tabs>
          <w:tab w:val="left" w:pos="1620"/>
          <w:tab w:val="right" w:leader="dot" w:pos="9360"/>
        </w:tabs>
      </w:pPr>
    </w:p>
    <w:p w14:paraId="168DFCC9" w14:textId="29BCB03D" w:rsidR="008F6291" w:rsidRPr="008F6291" w:rsidRDefault="00496BED">
      <w:pPr>
        <w:pStyle w:val="TableofFigures"/>
        <w:tabs>
          <w:tab w:val="right" w:leader="dot" w:pos="9350"/>
        </w:tabs>
        <w:rPr>
          <w:rFonts w:asciiTheme="minorHAnsi" w:eastAsiaTheme="minorEastAsia" w:hAnsiTheme="minorHAnsi" w:cstheme="minorBidi"/>
          <w:noProof/>
          <w:kern w:val="0"/>
        </w:rPr>
      </w:pPr>
      <w:r w:rsidRPr="008F6291">
        <w:fldChar w:fldCharType="begin"/>
      </w:r>
      <w:r w:rsidR="004A631D" w:rsidRPr="008F6291">
        <w:instrText xml:space="preserve"> TOC \h \z \c "Figure" </w:instrText>
      </w:r>
      <w:r w:rsidRPr="008F6291">
        <w:fldChar w:fldCharType="separate"/>
      </w:r>
      <w:hyperlink w:anchor="_Toc71794238" w:history="1">
        <w:r w:rsidR="008F6291" w:rsidRPr="008F6291">
          <w:rPr>
            <w:rStyle w:val="Hyperlink"/>
            <w:noProof/>
          </w:rPr>
          <w:t>Figure 2.0-1</w:t>
        </w:r>
        <w:r w:rsidR="008F6291" w:rsidRPr="008F6291">
          <w:rPr>
            <w:noProof/>
            <w:webHidden/>
          </w:rPr>
          <w:tab/>
        </w:r>
        <w:r w:rsidR="008F6291" w:rsidRPr="008F6291">
          <w:rPr>
            <w:noProof/>
            <w:webHidden/>
          </w:rPr>
          <w:fldChar w:fldCharType="begin"/>
        </w:r>
        <w:r w:rsidR="008F6291" w:rsidRPr="008F6291">
          <w:rPr>
            <w:noProof/>
            <w:webHidden/>
          </w:rPr>
          <w:instrText xml:space="preserve"> PAGEREF _Toc71794238 \h </w:instrText>
        </w:r>
        <w:r w:rsidR="008F6291" w:rsidRPr="008F6291">
          <w:rPr>
            <w:noProof/>
            <w:webHidden/>
          </w:rPr>
        </w:r>
        <w:r w:rsidR="008F6291" w:rsidRPr="008F6291">
          <w:rPr>
            <w:noProof/>
            <w:webHidden/>
          </w:rPr>
          <w:fldChar w:fldCharType="separate"/>
        </w:r>
        <w:r w:rsidR="001C6D3E">
          <w:rPr>
            <w:noProof/>
            <w:webHidden/>
          </w:rPr>
          <w:t>2-1</w:t>
        </w:r>
        <w:r w:rsidR="008F6291" w:rsidRPr="008F6291">
          <w:rPr>
            <w:noProof/>
            <w:webHidden/>
          </w:rPr>
          <w:fldChar w:fldCharType="end"/>
        </w:r>
      </w:hyperlink>
    </w:p>
    <w:p w14:paraId="360DCA5C" w14:textId="60277B57" w:rsidR="00C00E84" w:rsidRDefault="00496BED" w:rsidP="00DA3623">
      <w:pPr>
        <w:tabs>
          <w:tab w:val="left" w:pos="1620"/>
          <w:tab w:val="right" w:leader="dot" w:pos="9360"/>
        </w:tabs>
      </w:pPr>
      <w:r w:rsidRPr="008F6291">
        <w:fldChar w:fldCharType="end"/>
      </w:r>
    </w:p>
    <w:p w14:paraId="7FEE9381" w14:textId="77DB937B" w:rsidR="008F6291" w:rsidRDefault="00496BED">
      <w:pPr>
        <w:pStyle w:val="TableofFigures"/>
        <w:tabs>
          <w:tab w:val="right" w:leader="dot" w:pos="9350"/>
        </w:tabs>
        <w:rPr>
          <w:rFonts w:asciiTheme="minorHAnsi" w:eastAsiaTheme="minorEastAsia" w:hAnsiTheme="minorHAnsi" w:cstheme="minorBidi"/>
          <w:noProof/>
          <w:kern w:val="0"/>
        </w:rPr>
      </w:pPr>
      <w:r>
        <w:fldChar w:fldCharType="begin"/>
      </w:r>
      <w:r w:rsidR="00B409CF">
        <w:instrText xml:space="preserve"> TOC \h \z \c "Table" </w:instrText>
      </w:r>
      <w:r>
        <w:fldChar w:fldCharType="separate"/>
      </w:r>
      <w:hyperlink w:anchor="_Toc71794239" w:history="1">
        <w:r w:rsidR="008F6291" w:rsidRPr="006324B8">
          <w:rPr>
            <w:rStyle w:val="Hyperlink"/>
            <w:noProof/>
          </w:rPr>
          <w:t>Table 3.12</w:t>
        </w:r>
        <w:r w:rsidR="008F6291" w:rsidRPr="006324B8">
          <w:rPr>
            <w:rStyle w:val="Hyperlink"/>
            <w:noProof/>
          </w:rPr>
          <w:noBreakHyphen/>
          <w:t>1</w:t>
        </w:r>
        <w:r w:rsidR="008F6291">
          <w:rPr>
            <w:noProof/>
            <w:webHidden/>
          </w:rPr>
          <w:tab/>
        </w:r>
        <w:r w:rsidR="008F6291">
          <w:rPr>
            <w:noProof/>
            <w:webHidden/>
          </w:rPr>
          <w:fldChar w:fldCharType="begin"/>
        </w:r>
        <w:r w:rsidR="008F6291">
          <w:rPr>
            <w:noProof/>
            <w:webHidden/>
          </w:rPr>
          <w:instrText xml:space="preserve"> PAGEREF _Toc71794239 \h </w:instrText>
        </w:r>
        <w:r w:rsidR="008F6291">
          <w:rPr>
            <w:noProof/>
            <w:webHidden/>
          </w:rPr>
        </w:r>
        <w:r w:rsidR="008F6291">
          <w:rPr>
            <w:noProof/>
            <w:webHidden/>
          </w:rPr>
          <w:fldChar w:fldCharType="separate"/>
        </w:r>
        <w:r w:rsidR="001C6D3E">
          <w:rPr>
            <w:noProof/>
            <w:webHidden/>
          </w:rPr>
          <w:t>3-18</w:t>
        </w:r>
        <w:r w:rsidR="008F6291">
          <w:rPr>
            <w:noProof/>
            <w:webHidden/>
          </w:rPr>
          <w:fldChar w:fldCharType="end"/>
        </w:r>
      </w:hyperlink>
    </w:p>
    <w:p w14:paraId="55868D64" w14:textId="7E9DB0BF" w:rsidR="00BC2BD9" w:rsidRDefault="00496BED" w:rsidP="004202FE">
      <w:pPr>
        <w:tabs>
          <w:tab w:val="left" w:pos="1620"/>
          <w:tab w:val="right" w:leader="dot" w:pos="9360"/>
        </w:tabs>
      </w:pPr>
      <w:r>
        <w:fldChar w:fldCharType="end"/>
      </w:r>
    </w:p>
    <w:p w14:paraId="01C1F385" w14:textId="37F88EAE" w:rsidR="002E03B0" w:rsidRPr="001D07B3" w:rsidRDefault="002E03B0" w:rsidP="004202FE">
      <w:pPr>
        <w:tabs>
          <w:tab w:val="left" w:pos="1620"/>
          <w:tab w:val="right" w:leader="dot" w:pos="9360"/>
        </w:tabs>
        <w:rPr>
          <w:b/>
          <w:bCs/>
        </w:rPr>
      </w:pPr>
      <w:r w:rsidRPr="001D07B3">
        <w:rPr>
          <w:b/>
          <w:bCs/>
        </w:rPr>
        <w:t>APPENDICES</w:t>
      </w:r>
    </w:p>
    <w:p w14:paraId="08A7E280" w14:textId="77777777" w:rsidR="00DA3623" w:rsidRDefault="00DA3623" w:rsidP="00FC3397">
      <w:pPr>
        <w:tabs>
          <w:tab w:val="right" w:leader="dot" w:pos="9360"/>
        </w:tabs>
      </w:pPr>
    </w:p>
    <w:p w14:paraId="2BA91049" w14:textId="77777777" w:rsidR="002E03B0" w:rsidRDefault="00FC3397" w:rsidP="00D3430F">
      <w:r w:rsidRPr="001D07B3">
        <w:t>Appendix A</w:t>
      </w:r>
      <w:r w:rsidRPr="001D07B3">
        <w:tab/>
      </w:r>
      <w:r w:rsidR="00C21E31">
        <w:t>AB2588</w:t>
      </w:r>
      <w:r w:rsidRPr="001D07B3">
        <w:t xml:space="preserve"> Sources</w:t>
      </w:r>
      <w:r w:rsidR="00A360CD">
        <w:t xml:space="preserve"> (Electronic Copy)</w:t>
      </w:r>
    </w:p>
    <w:p w14:paraId="0FE28B71" w14:textId="253EEB60" w:rsidR="002E03B0" w:rsidRDefault="002E03B0" w:rsidP="00D3430F">
      <w:r w:rsidRPr="001D07B3">
        <w:t>Appendix B</w:t>
      </w:r>
      <w:r w:rsidRPr="001D07B3">
        <w:tab/>
      </w:r>
      <w:r w:rsidR="009F1B41">
        <w:t>Facility Diagrams (Electronic</w:t>
      </w:r>
      <w:r w:rsidR="000C61ED">
        <w:t xml:space="preserve"> Copy)</w:t>
      </w:r>
    </w:p>
    <w:p w14:paraId="7DD6E9F2" w14:textId="77777777" w:rsidR="00D84C74" w:rsidRDefault="00FC3397" w:rsidP="00D3430F">
      <w:pPr>
        <w:sectPr w:rsidR="00D84C74" w:rsidSect="00887469">
          <w:headerReference w:type="default" r:id="rId15"/>
          <w:footerReference w:type="even" r:id="rId16"/>
          <w:footerReference w:type="default" r:id="rId17"/>
          <w:pgSz w:w="12240" w:h="15840" w:code="1"/>
          <w:pgMar w:top="1440" w:right="1440" w:bottom="1440" w:left="1440" w:header="1080" w:footer="1080" w:gutter="0"/>
          <w:pgNumType w:fmt="lowerRoman" w:start="0"/>
          <w:cols w:space="720"/>
          <w:titlePg/>
          <w:docGrid w:linePitch="360"/>
        </w:sectPr>
      </w:pPr>
      <w:r w:rsidRPr="001D07B3">
        <w:t>Appendix C</w:t>
      </w:r>
      <w:r w:rsidRPr="001D07B3">
        <w:tab/>
      </w:r>
      <w:r w:rsidR="00DD1C71">
        <w:t>Emission</w:t>
      </w:r>
      <w:r w:rsidR="00F621D4">
        <w:t>s</w:t>
      </w:r>
      <w:r w:rsidR="00DD1C71">
        <w:t xml:space="preserve"> </w:t>
      </w:r>
      <w:r w:rsidR="00F621D4">
        <w:t>Calculations</w:t>
      </w:r>
      <w:r w:rsidR="000C61ED">
        <w:t xml:space="preserve"> (Electronic Copy)</w:t>
      </w:r>
    </w:p>
    <w:p w14:paraId="65130A42" w14:textId="55D6EDE8" w:rsidR="002E03B0" w:rsidRPr="001D07B3" w:rsidRDefault="000D1B85" w:rsidP="000C7F35">
      <w:pPr>
        <w:jc w:val="center"/>
      </w:pPr>
      <w:r>
        <w:lastRenderedPageBreak/>
        <w:t>This page intentionally left blank.</w:t>
      </w:r>
    </w:p>
    <w:p w14:paraId="267D67FC" w14:textId="77777777" w:rsidR="002E03B0" w:rsidRPr="001D07B3" w:rsidRDefault="002E03B0" w:rsidP="000C7F35">
      <w:pPr>
        <w:jc w:val="center"/>
        <w:sectPr w:rsidR="002E03B0" w:rsidRPr="001D07B3" w:rsidSect="00887469">
          <w:headerReference w:type="even" r:id="rId18"/>
          <w:footerReference w:type="even" r:id="rId19"/>
          <w:type w:val="evenPage"/>
          <w:pgSz w:w="12240" w:h="15840" w:code="1"/>
          <w:pgMar w:top="1440" w:right="1440" w:bottom="1440" w:left="1440" w:header="1080" w:footer="1080" w:gutter="0"/>
          <w:pgNumType w:fmt="lowerRoman"/>
          <w:cols w:space="720"/>
          <w:vAlign w:val="center"/>
          <w:docGrid w:linePitch="360"/>
        </w:sectPr>
      </w:pPr>
    </w:p>
    <w:p w14:paraId="340AF881" w14:textId="77777777" w:rsidR="00E91945" w:rsidRDefault="002E03B0">
      <w:pPr>
        <w:pStyle w:val="Heading1"/>
      </w:pPr>
      <w:bookmarkStart w:id="5" w:name="_Toc122623140"/>
      <w:r w:rsidRPr="001D07B3">
        <w:lastRenderedPageBreak/>
        <w:t>General Information</w:t>
      </w:r>
      <w:bookmarkEnd w:id="5"/>
    </w:p>
    <w:p w14:paraId="23EC2B0E" w14:textId="06C97D0D" w:rsidR="002E03B0" w:rsidRPr="00176ED6" w:rsidRDefault="002E03B0" w:rsidP="00E864A4">
      <w:pPr>
        <w:pStyle w:val="BodyText"/>
      </w:pPr>
      <w:r w:rsidRPr="00176ED6">
        <w:t xml:space="preserve">The California Air Toxic “Hot Spots” Information and Assessment </w:t>
      </w:r>
      <w:r w:rsidR="009B4554" w:rsidRPr="00176ED6">
        <w:t xml:space="preserve">Act of 1987, Assembly Bill </w:t>
      </w:r>
      <w:r w:rsidRPr="00176ED6">
        <w:t>2588</w:t>
      </w:r>
      <w:r w:rsidR="009B4554" w:rsidRPr="00176ED6">
        <w:t xml:space="preserve"> (AB2588),</w:t>
      </w:r>
      <w:r w:rsidRPr="00176ED6">
        <w:t xml:space="preserve"> requires that facilities emitting more than 10 tons per year of criteria pollutants submit emissions inventory information to the local Air Pollution Control District</w:t>
      </w:r>
      <w:r w:rsidR="007F75B2" w:rsidRPr="00176ED6">
        <w:t xml:space="preserve"> (APCD)</w:t>
      </w:r>
      <w:r w:rsidRPr="00176ED6">
        <w:t xml:space="preserve">. The APCD assigns priorities to the facilities </w:t>
      </w:r>
      <w:r w:rsidR="00A6035E" w:rsidRPr="00176ED6">
        <w:t>based on</w:t>
      </w:r>
      <w:r w:rsidRPr="00176ED6">
        <w:t xml:space="preserve"> their emissions. Facilities in the “high and intermediate priority” categories must conduct risk assessments and then may be required to report potential risk to the public.  </w:t>
      </w:r>
    </w:p>
    <w:p w14:paraId="4B58528C" w14:textId="7B6673B6" w:rsidR="0025281D" w:rsidRPr="00176ED6" w:rsidRDefault="002E03B0" w:rsidP="00E864A4">
      <w:pPr>
        <w:pStyle w:val="BodyText"/>
      </w:pPr>
      <w:r w:rsidRPr="00176ED6">
        <w:t xml:space="preserve">Vandenberg </w:t>
      </w:r>
      <w:r w:rsidR="004055B1">
        <w:t>Space</w:t>
      </w:r>
      <w:r w:rsidR="004055B1" w:rsidRPr="00176ED6">
        <w:t xml:space="preserve"> </w:t>
      </w:r>
      <w:r w:rsidRPr="00176ED6">
        <w:t>Force Base (</w:t>
      </w:r>
      <w:r w:rsidR="004055B1">
        <w:t>S</w:t>
      </w:r>
      <w:r w:rsidRPr="00176ED6">
        <w:t>FB)</w:t>
      </w:r>
      <w:r w:rsidR="00D729FB">
        <w:rPr>
          <w:rStyle w:val="FootnoteReference"/>
        </w:rPr>
        <w:footnoteReference w:id="1"/>
      </w:r>
      <w:r w:rsidRPr="00176ED6">
        <w:t>, a California facility emitting more tha</w:t>
      </w:r>
      <w:r w:rsidR="00926352" w:rsidRPr="00176ED6">
        <w:t>n</w:t>
      </w:r>
      <w:r w:rsidRPr="00176ED6">
        <w:t xml:space="preserve"> 10 tons per year of a criteria</w:t>
      </w:r>
      <w:r w:rsidR="0056180B" w:rsidRPr="00176ED6">
        <w:t xml:space="preserve"> pollutant, must comply with </w:t>
      </w:r>
      <w:r w:rsidR="00C21E31" w:rsidRPr="00176ED6">
        <w:t>AB2588</w:t>
      </w:r>
      <w:r w:rsidRPr="00176ED6">
        <w:t xml:space="preserve">. </w:t>
      </w:r>
      <w:r w:rsidR="00A6035E" w:rsidRPr="00176ED6">
        <w:t xml:space="preserve">To demonstrate compliance, </w:t>
      </w:r>
      <w:r w:rsidRPr="00176ED6">
        <w:t xml:space="preserve">Vandenberg </w:t>
      </w:r>
      <w:r w:rsidR="004055B1">
        <w:t>SFB</w:t>
      </w:r>
      <w:r w:rsidRPr="00176ED6">
        <w:t xml:space="preserve"> has submitted Air Toxics Emission Inventory Plans </w:t>
      </w:r>
      <w:r w:rsidR="00FF6DC8" w:rsidRPr="00176ED6">
        <w:t xml:space="preserve">(ATEIP) </w:t>
      </w:r>
      <w:r w:rsidRPr="00176ED6">
        <w:t xml:space="preserve">and </w:t>
      </w:r>
      <w:r w:rsidR="00374511" w:rsidRPr="00176ED6">
        <w:t xml:space="preserve">Air Toxics Emission Inventory </w:t>
      </w:r>
      <w:r w:rsidRPr="00176ED6">
        <w:t xml:space="preserve">Reports </w:t>
      </w:r>
      <w:r w:rsidR="00374511" w:rsidRPr="00176ED6">
        <w:t xml:space="preserve">(ATEIR) </w:t>
      </w:r>
      <w:r w:rsidRPr="00176ED6">
        <w:t>since 1989</w:t>
      </w:r>
      <w:r w:rsidR="00E30C82" w:rsidRPr="00176ED6">
        <w:t>, as required</w:t>
      </w:r>
      <w:r w:rsidRPr="00176ED6">
        <w:t>.</w:t>
      </w:r>
      <w:r w:rsidRPr="00176ED6" w:rsidDel="00B85FFC">
        <w:t xml:space="preserve"> </w:t>
      </w:r>
      <w:r w:rsidRPr="00176ED6">
        <w:t xml:space="preserve">On </w:t>
      </w:r>
      <w:r w:rsidR="006F4A12" w:rsidRPr="00176ED6">
        <w:t>29 March</w:t>
      </w:r>
      <w:r w:rsidRPr="00176ED6">
        <w:t xml:space="preserve"> 20</w:t>
      </w:r>
      <w:r w:rsidR="006F4A12" w:rsidRPr="00176ED6">
        <w:t>1</w:t>
      </w:r>
      <w:r w:rsidRPr="00176ED6">
        <w:t xml:space="preserve">9, Vandenberg </w:t>
      </w:r>
      <w:r w:rsidR="004055B1">
        <w:t>SFB</w:t>
      </w:r>
      <w:r w:rsidRPr="00176ED6">
        <w:t xml:space="preserve"> received a </w:t>
      </w:r>
      <w:r w:rsidR="006F4A12" w:rsidRPr="00176ED6">
        <w:t>notification</w:t>
      </w:r>
      <w:r w:rsidRPr="00176ED6">
        <w:t xml:space="preserve"> from the </w:t>
      </w:r>
      <w:r w:rsidR="004F3A61" w:rsidRPr="00176ED6">
        <w:t xml:space="preserve">Santa Barbara </w:t>
      </w:r>
      <w:r w:rsidR="006F4A12" w:rsidRPr="00176ED6">
        <w:t xml:space="preserve">County </w:t>
      </w:r>
      <w:r w:rsidR="004F3A61" w:rsidRPr="00176ED6">
        <w:t>Air Pollution Control District (</w:t>
      </w:r>
      <w:r w:rsidRPr="00176ED6">
        <w:t>SBCAPCD</w:t>
      </w:r>
      <w:r w:rsidR="007909C3">
        <w:t xml:space="preserve"> or District</w:t>
      </w:r>
      <w:r w:rsidR="004F3A61" w:rsidRPr="00176ED6">
        <w:t>)</w:t>
      </w:r>
      <w:r w:rsidRPr="00176ED6">
        <w:t xml:space="preserve"> requesting an updated </w:t>
      </w:r>
      <w:r w:rsidR="00374511" w:rsidRPr="00176ED6">
        <w:t>ATEIP</w:t>
      </w:r>
      <w:r w:rsidRPr="00176ED6">
        <w:t xml:space="preserve"> and A</w:t>
      </w:r>
      <w:r w:rsidR="00374511" w:rsidRPr="00176ED6">
        <w:t>TEIR</w:t>
      </w:r>
      <w:r w:rsidRPr="00176ED6">
        <w:t xml:space="preserve"> for </w:t>
      </w:r>
      <w:r w:rsidR="00410954" w:rsidRPr="00176ED6">
        <w:t xml:space="preserve">the </w:t>
      </w:r>
      <w:r w:rsidRPr="00176ED6">
        <w:t>20</w:t>
      </w:r>
      <w:r w:rsidR="00A46075" w:rsidRPr="00176ED6">
        <w:t>1</w:t>
      </w:r>
      <w:r w:rsidRPr="00176ED6">
        <w:t>8</w:t>
      </w:r>
      <w:r w:rsidR="00410954" w:rsidRPr="00176ED6">
        <w:t xml:space="preserve"> inventory year</w:t>
      </w:r>
      <w:r w:rsidRPr="00176ED6">
        <w:t xml:space="preserve">.  </w:t>
      </w:r>
    </w:p>
    <w:p w14:paraId="2DDC93AE" w14:textId="6F1EE441" w:rsidR="0085311C" w:rsidRDefault="00BC7E25" w:rsidP="00E864A4">
      <w:pPr>
        <w:pStyle w:val="BodyText"/>
        <w:rPr>
          <w:ins w:id="7" w:author="Ramzi Chaabane" w:date="2022-06-14T15:30:00Z"/>
        </w:rPr>
      </w:pPr>
      <w:r w:rsidRPr="00176ED6">
        <w:t xml:space="preserve">In </w:t>
      </w:r>
      <w:r w:rsidR="006F4A12" w:rsidRPr="00176ED6">
        <w:t>December</w:t>
      </w:r>
      <w:r w:rsidRPr="00176ED6">
        <w:t xml:space="preserve"> 201</w:t>
      </w:r>
      <w:r w:rsidR="006F4A12" w:rsidRPr="00176ED6">
        <w:t>9</w:t>
      </w:r>
      <w:r w:rsidRPr="00176ED6">
        <w:t xml:space="preserve">, a draft ATEIP was submitted to the SBCAPCD. Comments were received from the SBCAPCD in </w:t>
      </w:r>
      <w:r w:rsidR="006F4A12" w:rsidRPr="00176ED6">
        <w:t>March</w:t>
      </w:r>
      <w:r w:rsidRPr="00176ED6">
        <w:t xml:space="preserve"> 20</w:t>
      </w:r>
      <w:r w:rsidR="006F4A12" w:rsidRPr="00176ED6">
        <w:t>2</w:t>
      </w:r>
      <w:r w:rsidRPr="00176ED6">
        <w:t>0 and V</w:t>
      </w:r>
      <w:r w:rsidR="00F5251B" w:rsidRPr="00176ED6">
        <w:t xml:space="preserve">andenberg </w:t>
      </w:r>
      <w:r w:rsidR="004055B1">
        <w:t>SFB</w:t>
      </w:r>
      <w:r w:rsidRPr="00176ED6">
        <w:t xml:space="preserve"> submitted a revised ATEIP in </w:t>
      </w:r>
      <w:r w:rsidR="006F4A12" w:rsidRPr="00176ED6">
        <w:t>July</w:t>
      </w:r>
      <w:r w:rsidRPr="00176ED6">
        <w:t xml:space="preserve"> 20</w:t>
      </w:r>
      <w:r w:rsidR="006F4A12" w:rsidRPr="00176ED6">
        <w:t>20 along with responses to District comments</w:t>
      </w:r>
      <w:r w:rsidRPr="00176ED6">
        <w:t xml:space="preserve">. </w:t>
      </w:r>
      <w:r w:rsidR="0085311C" w:rsidRPr="00176ED6">
        <w:t>In December 2020, SBCAPCD sent a conditional approval letter</w:t>
      </w:r>
      <w:r w:rsidR="00E55D5C" w:rsidRPr="00176ED6">
        <w:t xml:space="preserve"> that contained various issues for Vandenberg </w:t>
      </w:r>
      <w:r w:rsidR="004055B1">
        <w:t>SFB</w:t>
      </w:r>
      <w:r w:rsidR="00E55D5C" w:rsidRPr="00176ED6">
        <w:t xml:space="preserve"> to address </w:t>
      </w:r>
      <w:r w:rsidR="007909C3">
        <w:t xml:space="preserve">in order to </w:t>
      </w:r>
      <w:r w:rsidR="00E05577">
        <w:t>gain approval of</w:t>
      </w:r>
      <w:r w:rsidR="00E55D5C" w:rsidRPr="00176ED6">
        <w:t xml:space="preserve"> the ATEIP. The letter also </w:t>
      </w:r>
      <w:r w:rsidR="0085311C" w:rsidRPr="00176ED6">
        <w:t>request</w:t>
      </w:r>
      <w:r w:rsidR="00E55D5C" w:rsidRPr="00176ED6">
        <w:t>ed</w:t>
      </w:r>
      <w:r w:rsidR="0085311C" w:rsidRPr="00176ED6">
        <w:t xml:space="preserve"> the submittal of a final ATEIP,</w:t>
      </w:r>
      <w:r w:rsidR="00E55D5C" w:rsidRPr="00176ED6">
        <w:t xml:space="preserve"> response letter, and ATEIR by </w:t>
      </w:r>
      <w:r w:rsidR="008D416D">
        <w:t xml:space="preserve">15 </w:t>
      </w:r>
      <w:r w:rsidR="00E55D5C" w:rsidRPr="00176ED6">
        <w:t>June 2021</w:t>
      </w:r>
      <w:r w:rsidR="001F3D11">
        <w:t xml:space="preserve">. </w:t>
      </w:r>
      <w:ins w:id="8" w:author="Chaabane, Ramzi" w:date="2022-08-18T14:43:00Z">
        <w:r w:rsidR="006A4724">
          <w:t>Final ATEIP, responses to conditional approval</w:t>
        </w:r>
      </w:ins>
      <w:ins w:id="9" w:author="Chaabane, Ramzi" w:date="2022-08-18T14:44:00Z">
        <w:r w:rsidR="006A4724">
          <w:t xml:space="preserve"> items, and ATEIR </w:t>
        </w:r>
      </w:ins>
      <w:ins w:id="10" w:author="Chaabane, Ramzi" w:date="2022-08-18T14:45:00Z">
        <w:r w:rsidR="006A4724">
          <w:t>were submitted to the District on 11 June 2021</w:t>
        </w:r>
      </w:ins>
      <w:ins w:id="11" w:author="Ramzi Chaabane" w:date="2022-06-14T15:33:00Z">
        <w:r w:rsidR="00372006">
          <w:t xml:space="preserve">. </w:t>
        </w:r>
      </w:ins>
      <w:ins w:id="12" w:author="Ramzi Chaabane" w:date="2022-06-14T15:40:00Z">
        <w:r w:rsidR="000A63E2">
          <w:t xml:space="preserve">SBCAPCD issued a final approval of the ATEIP on 3 February 2022. </w:t>
        </w:r>
      </w:ins>
      <w:ins w:id="13" w:author="Ramzi Chaabane" w:date="2022-06-14T15:41:00Z">
        <w:r w:rsidR="000A63E2">
          <w:t xml:space="preserve">On 29 March 2022 </w:t>
        </w:r>
      </w:ins>
      <w:ins w:id="14" w:author="Ramzi Chaabane" w:date="2022-06-14T15:42:00Z">
        <w:r w:rsidR="000A63E2">
          <w:t xml:space="preserve">Vandenberg SFB received a conditional </w:t>
        </w:r>
      </w:ins>
      <w:ins w:id="15" w:author="Chaabane, Ramzi" w:date="2022-06-21T14:25:00Z">
        <w:r w:rsidR="004C6C6E">
          <w:t xml:space="preserve">approval </w:t>
        </w:r>
      </w:ins>
      <w:ins w:id="16" w:author="Ramzi Chaabane" w:date="2022-06-14T15:42:00Z">
        <w:r w:rsidR="000A63E2">
          <w:t xml:space="preserve">letter for the ATEIR. The letter </w:t>
        </w:r>
      </w:ins>
      <w:ins w:id="17" w:author="Ramzi Chaabane" w:date="2022-06-14T15:44:00Z">
        <w:r w:rsidR="000A63E2" w:rsidRPr="00176ED6">
          <w:t xml:space="preserve">contained </w:t>
        </w:r>
        <w:r w:rsidR="000A63E2">
          <w:t>items</w:t>
        </w:r>
        <w:r w:rsidR="000A63E2" w:rsidRPr="00176ED6">
          <w:t xml:space="preserve"> for Vandenberg </w:t>
        </w:r>
        <w:r w:rsidR="000A63E2">
          <w:t>SFB</w:t>
        </w:r>
        <w:r w:rsidR="000A63E2" w:rsidRPr="00176ED6">
          <w:t xml:space="preserve"> to address </w:t>
        </w:r>
        <w:r w:rsidR="000A63E2">
          <w:t>in order to gain approval of</w:t>
        </w:r>
        <w:r w:rsidR="000A63E2" w:rsidRPr="00176ED6">
          <w:t xml:space="preserve"> the ATEI</w:t>
        </w:r>
      </w:ins>
      <w:ins w:id="18" w:author="Ramzi Chaabane" w:date="2022-06-14T15:45:00Z">
        <w:r w:rsidR="000A63E2">
          <w:t>R</w:t>
        </w:r>
      </w:ins>
      <w:ins w:id="19" w:author="Ramzi Chaabane" w:date="2022-06-14T15:44:00Z">
        <w:r w:rsidR="000A63E2" w:rsidRPr="00176ED6">
          <w:t>. The letter also requested the submittal of a final ATEI</w:t>
        </w:r>
      </w:ins>
      <w:ins w:id="20" w:author="Ramzi Chaabane" w:date="2022-06-14T15:45:00Z">
        <w:r w:rsidR="000A63E2">
          <w:t>R</w:t>
        </w:r>
      </w:ins>
      <w:ins w:id="21" w:author="Ramzi Chaabane" w:date="2022-06-14T15:44:00Z">
        <w:r w:rsidR="000A63E2" w:rsidRPr="00176ED6">
          <w:t xml:space="preserve">, response letter, </w:t>
        </w:r>
      </w:ins>
      <w:ins w:id="22" w:author="Ramzi Chaabane" w:date="2022-06-14T15:46:00Z">
        <w:r w:rsidR="000A63E2">
          <w:t xml:space="preserve">and </w:t>
        </w:r>
        <w:r w:rsidR="000A63E2" w:rsidRPr="000A63E2">
          <w:t xml:space="preserve">health risk assessment (HRA) by </w:t>
        </w:r>
      </w:ins>
      <w:ins w:id="23" w:author="Ramzi Chaabane" w:date="2022-06-14T15:47:00Z">
        <w:r w:rsidR="000A63E2">
          <w:t xml:space="preserve">1 </w:t>
        </w:r>
      </w:ins>
      <w:ins w:id="24" w:author="Ramzi Chaabane" w:date="2022-06-14T15:46:00Z">
        <w:r w:rsidR="000A63E2" w:rsidRPr="000A63E2">
          <w:t>October 2022</w:t>
        </w:r>
      </w:ins>
      <w:r w:rsidR="00E55D5C" w:rsidRPr="00176ED6">
        <w:t>.</w:t>
      </w:r>
      <w:r w:rsidR="0085311C" w:rsidRPr="00176ED6">
        <w:t xml:space="preserve">  </w:t>
      </w:r>
      <w:ins w:id="25" w:author="Chaabane, Ramzi" w:date="2022-12-22T15:52:00Z">
        <w:r w:rsidR="00F8617C">
          <w:t>Submittal was extended to 16 January 2023 through</w:t>
        </w:r>
      </w:ins>
      <w:ins w:id="26" w:author="Chaabane, Ramzi" w:date="2022-12-22T15:53:00Z">
        <w:r w:rsidR="00F8617C">
          <w:t xml:space="preserve"> email exchange with SBCAPCD.</w:t>
        </w:r>
      </w:ins>
    </w:p>
    <w:p w14:paraId="426D36FC" w14:textId="77777777" w:rsidR="00372006" w:rsidRPr="00176ED6" w:rsidRDefault="00372006" w:rsidP="00E864A4">
      <w:pPr>
        <w:pStyle w:val="BodyText"/>
      </w:pPr>
    </w:p>
    <w:p w14:paraId="0756047F" w14:textId="63370C4F" w:rsidR="002E03B0" w:rsidRPr="001D07B3" w:rsidRDefault="00B374DF" w:rsidP="00E80D5E">
      <w:pPr>
        <w:pStyle w:val="Heading2"/>
      </w:pPr>
      <w:bookmarkStart w:id="27" w:name="_Toc122623141"/>
      <w:r>
        <w:t>O</w:t>
      </w:r>
      <w:r w:rsidR="002E03B0" w:rsidRPr="001D07B3">
        <w:t>bjective</w:t>
      </w:r>
      <w:bookmarkEnd w:id="27"/>
    </w:p>
    <w:p w14:paraId="69F336D4" w14:textId="11435770" w:rsidR="004D434F" w:rsidRDefault="002E03B0" w:rsidP="007C61EA">
      <w:pPr>
        <w:pStyle w:val="BodyText"/>
      </w:pPr>
      <w:r w:rsidRPr="001D07B3">
        <w:t>The objective of this ATEI</w:t>
      </w:r>
      <w:r w:rsidR="000A6842">
        <w:t>R</w:t>
      </w:r>
      <w:r w:rsidRPr="001D07B3">
        <w:t xml:space="preserve"> is to present </w:t>
      </w:r>
      <w:r w:rsidR="009705BB">
        <w:t>the emissions inventory</w:t>
      </w:r>
      <w:r w:rsidRPr="001D07B3">
        <w:t xml:space="preserve"> as </w:t>
      </w:r>
      <w:r w:rsidR="00A736D4">
        <w:t>compiled according to the approved ATEIP</w:t>
      </w:r>
      <w:r w:rsidRPr="001D07B3">
        <w:t xml:space="preserve">.  </w:t>
      </w:r>
      <w:bookmarkStart w:id="28" w:name="_Toc240442078"/>
      <w:bookmarkStart w:id="29" w:name="_Toc240442080"/>
      <w:bookmarkEnd w:id="28"/>
      <w:bookmarkEnd w:id="29"/>
    </w:p>
    <w:p w14:paraId="328B458C" w14:textId="77777777" w:rsidR="002E03B0" w:rsidRPr="001D07B3" w:rsidRDefault="002E03B0" w:rsidP="00E80D5E">
      <w:pPr>
        <w:pStyle w:val="Heading2"/>
      </w:pPr>
      <w:bookmarkStart w:id="30" w:name="_Toc122623142"/>
      <w:r w:rsidRPr="001D07B3">
        <w:t>Document Organization</w:t>
      </w:r>
      <w:bookmarkEnd w:id="30"/>
    </w:p>
    <w:p w14:paraId="23F7E03B" w14:textId="77777777" w:rsidR="002E03B0" w:rsidRDefault="002E03B0" w:rsidP="007C61EA">
      <w:pPr>
        <w:pStyle w:val="BodyText"/>
      </w:pPr>
      <w:r w:rsidRPr="001D07B3">
        <w:t>The ATEI</w:t>
      </w:r>
      <w:r w:rsidR="00A736D4">
        <w:t>R</w:t>
      </w:r>
      <w:r w:rsidRPr="001D07B3">
        <w:t xml:space="preserve"> is organized into the following </w:t>
      </w:r>
      <w:r w:rsidR="00706164" w:rsidRPr="001D07B3">
        <w:t>sections</w:t>
      </w:r>
      <w:r w:rsidRPr="001D07B3">
        <w:t>:</w:t>
      </w:r>
    </w:p>
    <w:p w14:paraId="0585DB67" w14:textId="31532FA1" w:rsidR="002E03B0" w:rsidRDefault="002E03B0" w:rsidP="007C61EA">
      <w:pPr>
        <w:pStyle w:val="BodyText"/>
      </w:pPr>
      <w:r w:rsidRPr="001D07B3">
        <w:t>Section 1.0:</w:t>
      </w:r>
      <w:r w:rsidRPr="001D07B3">
        <w:tab/>
        <w:t xml:space="preserve">Provides a brief introduction to this </w:t>
      </w:r>
      <w:r w:rsidR="00A736D4">
        <w:t>report</w:t>
      </w:r>
      <w:r w:rsidRPr="001D07B3">
        <w:t>.</w:t>
      </w:r>
    </w:p>
    <w:p w14:paraId="2F2470E6" w14:textId="68D869D6" w:rsidR="002E03B0" w:rsidRDefault="002E03B0" w:rsidP="007C61EA">
      <w:pPr>
        <w:pStyle w:val="BodyText"/>
      </w:pPr>
      <w:r w:rsidRPr="001D07B3">
        <w:t>Section 2.0:</w:t>
      </w:r>
      <w:r w:rsidRPr="001D07B3">
        <w:tab/>
        <w:t xml:space="preserve">Lists </w:t>
      </w:r>
      <w:r w:rsidR="009340FC">
        <w:t xml:space="preserve">emissions </w:t>
      </w:r>
      <w:r w:rsidR="00706164" w:rsidRPr="001D07B3">
        <w:t xml:space="preserve">sources </w:t>
      </w:r>
      <w:r w:rsidRPr="001D07B3">
        <w:t xml:space="preserve">that existed at Vandenberg </w:t>
      </w:r>
      <w:r w:rsidR="004055B1">
        <w:t>SFB</w:t>
      </w:r>
      <w:r w:rsidRPr="001D07B3">
        <w:t xml:space="preserve"> in 20</w:t>
      </w:r>
      <w:r w:rsidR="00EC624E">
        <w:t>1</w:t>
      </w:r>
      <w:r w:rsidRPr="001D07B3">
        <w:t>8</w:t>
      </w:r>
      <w:r w:rsidR="00A6035E" w:rsidRPr="001D07B3">
        <w:t>.</w:t>
      </w:r>
    </w:p>
    <w:p w14:paraId="7AC3DB30" w14:textId="77777777" w:rsidR="002E03B0" w:rsidRDefault="002E03B0" w:rsidP="007C61EA">
      <w:pPr>
        <w:pStyle w:val="BodyText"/>
      </w:pPr>
      <w:r w:rsidRPr="001D07B3">
        <w:t>Section 3.0:</w:t>
      </w:r>
      <w:r w:rsidRPr="001D07B3">
        <w:tab/>
        <w:t>Describes the process</w:t>
      </w:r>
      <w:r w:rsidR="00706164" w:rsidRPr="001D07B3">
        <w:t>es</w:t>
      </w:r>
      <w:r w:rsidRPr="001D07B3">
        <w:t xml:space="preserve"> and calculations for 20</w:t>
      </w:r>
      <w:r w:rsidR="00EC624E">
        <w:t>1</w:t>
      </w:r>
      <w:r w:rsidRPr="001D07B3">
        <w:t>8</w:t>
      </w:r>
      <w:r w:rsidR="00E30C82">
        <w:t xml:space="preserve"> activities</w:t>
      </w:r>
      <w:r w:rsidRPr="001D07B3">
        <w:t xml:space="preserve">. </w:t>
      </w:r>
    </w:p>
    <w:p w14:paraId="53175B3D" w14:textId="77777777" w:rsidR="002E03B0" w:rsidRDefault="002E03B0" w:rsidP="007C61EA">
      <w:pPr>
        <w:pStyle w:val="BodyText"/>
      </w:pPr>
      <w:r w:rsidRPr="001D07B3">
        <w:t>Section 4.0:</w:t>
      </w:r>
      <w:r w:rsidRPr="001D07B3">
        <w:tab/>
        <w:t xml:space="preserve">Discusses the </w:t>
      </w:r>
      <w:r w:rsidR="001129D2">
        <w:t>facility diagram</w:t>
      </w:r>
      <w:r w:rsidR="00706164" w:rsidRPr="001D07B3">
        <w:t xml:space="preserve">. </w:t>
      </w:r>
    </w:p>
    <w:p w14:paraId="150FF883" w14:textId="77777777" w:rsidR="00706164" w:rsidRPr="001D07B3" w:rsidRDefault="002E03B0" w:rsidP="007C61EA">
      <w:pPr>
        <w:pStyle w:val="BodyText"/>
      </w:pPr>
      <w:r w:rsidRPr="001D07B3">
        <w:t xml:space="preserve">Section </w:t>
      </w:r>
      <w:r w:rsidR="001129D2">
        <w:t>5</w:t>
      </w:r>
      <w:r w:rsidRPr="001D07B3">
        <w:t>.0</w:t>
      </w:r>
      <w:r w:rsidRPr="001D07B3">
        <w:tab/>
        <w:t>Provides a list of acronyms</w:t>
      </w:r>
      <w:r w:rsidR="00F450D9">
        <w:t xml:space="preserve"> and abbreviations</w:t>
      </w:r>
      <w:r w:rsidRPr="001D07B3">
        <w:t>.</w:t>
      </w:r>
      <w:r w:rsidRPr="001D07B3" w:rsidDel="00A0747B">
        <w:t xml:space="preserve"> </w:t>
      </w:r>
    </w:p>
    <w:p w14:paraId="20BD7F93" w14:textId="77777777" w:rsidR="002E03B0" w:rsidRPr="001D07B3" w:rsidRDefault="002E03B0" w:rsidP="00C75FFB">
      <w:pPr>
        <w:jc w:val="left"/>
      </w:pPr>
    </w:p>
    <w:p w14:paraId="30ECBAD6" w14:textId="77777777" w:rsidR="009340FC" w:rsidRDefault="009340FC" w:rsidP="00147272">
      <w:pPr>
        <w:sectPr w:rsidR="009340FC" w:rsidSect="00830941">
          <w:footerReference w:type="even" r:id="rId20"/>
          <w:pgSz w:w="12240" w:h="15840" w:code="1"/>
          <w:pgMar w:top="1440" w:right="1440" w:bottom="1440" w:left="1440" w:header="1080" w:footer="1080" w:gutter="0"/>
          <w:pgNumType w:start="1" w:chapStyle="1"/>
          <w:cols w:space="720"/>
          <w:docGrid w:linePitch="360"/>
        </w:sectPr>
      </w:pPr>
    </w:p>
    <w:p w14:paraId="20D3F6E8" w14:textId="30AE163F" w:rsidR="002E03B0" w:rsidRPr="001D07B3" w:rsidRDefault="009340FC" w:rsidP="00F36BC6">
      <w:pPr>
        <w:jc w:val="center"/>
        <w:sectPr w:rsidR="002E03B0" w:rsidRPr="001D07B3" w:rsidSect="00F36BC6">
          <w:type w:val="evenPage"/>
          <w:pgSz w:w="12240" w:h="15840" w:code="1"/>
          <w:pgMar w:top="1440" w:right="1440" w:bottom="1440" w:left="1440" w:header="1080" w:footer="1080" w:gutter="0"/>
          <w:pgNumType w:start="2" w:chapStyle="1"/>
          <w:cols w:space="720"/>
          <w:vAlign w:val="center"/>
          <w:docGrid w:linePitch="360"/>
        </w:sectPr>
      </w:pPr>
      <w:r>
        <w:lastRenderedPageBreak/>
        <w:t>This page intentionally left blank.</w:t>
      </w:r>
    </w:p>
    <w:p w14:paraId="7EB3E736" w14:textId="77777777" w:rsidR="002E03B0" w:rsidRPr="001D07B3" w:rsidRDefault="002E03B0" w:rsidP="00F21B26">
      <w:pPr>
        <w:pStyle w:val="Heading1"/>
      </w:pPr>
      <w:bookmarkStart w:id="31" w:name="_Toc122623143"/>
      <w:r w:rsidRPr="001D07B3">
        <w:lastRenderedPageBreak/>
        <w:t>Facility Description</w:t>
      </w:r>
      <w:bookmarkEnd w:id="31"/>
    </w:p>
    <w:p w14:paraId="56BA0704" w14:textId="3C6DE979" w:rsidR="002E03B0" w:rsidRDefault="002E03B0" w:rsidP="007C61EA">
      <w:pPr>
        <w:pStyle w:val="BodyText"/>
      </w:pPr>
      <w:r w:rsidRPr="001D07B3">
        <w:t xml:space="preserve">Vandenberg </w:t>
      </w:r>
      <w:r w:rsidR="004055B1">
        <w:t>SFB</w:t>
      </w:r>
      <w:r w:rsidRPr="001D07B3">
        <w:t xml:space="preserve"> occupies 9</w:t>
      </w:r>
      <w:r w:rsidR="001F56BC">
        <w:t>9,604</w:t>
      </w:r>
      <w:r w:rsidRPr="001D07B3">
        <w:t xml:space="preserve"> acres along the central coast of California and is the third largest Air Force installation in the continental United States. Vandenberg </w:t>
      </w:r>
      <w:r w:rsidR="004055B1">
        <w:t>SFB</w:t>
      </w:r>
      <w:r w:rsidRPr="001D07B3">
        <w:t xml:space="preserve"> is located in Santa Barbara County within 10 miles of Lompoc and approximately 50 miles north of Santa Barbara. State Highway 246 divides Vandenberg </w:t>
      </w:r>
      <w:r w:rsidR="004055B1">
        <w:t>SFB</w:t>
      </w:r>
      <w:r w:rsidRPr="001D07B3">
        <w:t xml:space="preserve"> into North </w:t>
      </w:r>
      <w:r w:rsidR="007328FA">
        <w:t xml:space="preserve">Base </w:t>
      </w:r>
      <w:r w:rsidRPr="001D07B3">
        <w:t>and South Base with the main cantonment area sited on North Base. The location of the base is shown in</w:t>
      </w:r>
      <w:r w:rsidRPr="007C61EA">
        <w:t xml:space="preserve"> </w:t>
      </w:r>
      <w:r w:rsidR="007C61EA" w:rsidRPr="007C61EA">
        <w:fldChar w:fldCharType="begin"/>
      </w:r>
      <w:r w:rsidR="007C61EA" w:rsidRPr="007C61EA">
        <w:instrText xml:space="preserve"> REF _Ref71640992 \h  \* MERGEFORMAT </w:instrText>
      </w:r>
      <w:r w:rsidR="007C61EA" w:rsidRPr="007C61EA">
        <w:fldChar w:fldCharType="separate"/>
      </w:r>
      <w:r w:rsidR="007C61EA" w:rsidRPr="007C61EA">
        <w:rPr>
          <w:kern w:val="0"/>
        </w:rPr>
        <w:t>Figure 2.0-</w:t>
      </w:r>
      <w:r w:rsidR="007C61EA" w:rsidRPr="007C61EA">
        <w:rPr>
          <w:noProof/>
          <w:kern w:val="0"/>
        </w:rPr>
        <w:t>1</w:t>
      </w:r>
      <w:r w:rsidR="007C61EA" w:rsidRPr="007C61EA">
        <w:fldChar w:fldCharType="end"/>
      </w:r>
      <w:r w:rsidRPr="001D07B3">
        <w:t>.</w:t>
      </w:r>
    </w:p>
    <w:p w14:paraId="160DD782" w14:textId="6210F6A0" w:rsidR="008211C7" w:rsidRPr="00D3430F" w:rsidRDefault="002E03B0" w:rsidP="00D3430F">
      <w:pPr>
        <w:jc w:val="center"/>
        <w:rPr>
          <w:b/>
          <w:bCs/>
          <w:kern w:val="0"/>
        </w:rPr>
      </w:pPr>
      <w:bookmarkStart w:id="32" w:name="_Toc513257470"/>
      <w:bookmarkStart w:id="33" w:name="_Toc71794238"/>
      <w:bookmarkStart w:id="34" w:name="_Ref71640992"/>
      <w:r w:rsidRPr="00D3430F">
        <w:rPr>
          <w:b/>
          <w:bCs/>
          <w:kern w:val="0"/>
        </w:rPr>
        <w:t>Figure 2.</w:t>
      </w:r>
      <w:r w:rsidR="00D041E2" w:rsidRPr="00D3430F">
        <w:rPr>
          <w:b/>
          <w:bCs/>
          <w:kern w:val="0"/>
        </w:rPr>
        <w:t>0</w:t>
      </w:r>
      <w:r w:rsidR="006C6649" w:rsidRPr="00D3430F">
        <w:rPr>
          <w:b/>
          <w:bCs/>
          <w:kern w:val="0"/>
        </w:rPr>
        <w:t>-</w:t>
      </w:r>
      <w:r w:rsidR="00496BED" w:rsidRPr="00D3430F">
        <w:rPr>
          <w:b/>
          <w:bCs/>
          <w:kern w:val="0"/>
        </w:rPr>
        <w:fldChar w:fldCharType="begin"/>
      </w:r>
      <w:r w:rsidRPr="00D3430F">
        <w:rPr>
          <w:b/>
          <w:bCs/>
          <w:kern w:val="0"/>
        </w:rPr>
        <w:instrText xml:space="preserve"> SEQ Figure \* ARABIC \s 2 </w:instrText>
      </w:r>
      <w:r w:rsidR="00496BED" w:rsidRPr="00D3430F">
        <w:rPr>
          <w:b/>
          <w:bCs/>
          <w:kern w:val="0"/>
        </w:rPr>
        <w:fldChar w:fldCharType="separate"/>
      </w:r>
      <w:r w:rsidR="00377231">
        <w:rPr>
          <w:b/>
          <w:bCs/>
          <w:noProof/>
          <w:kern w:val="0"/>
        </w:rPr>
        <w:t>1</w:t>
      </w:r>
      <w:bookmarkEnd w:id="32"/>
      <w:bookmarkEnd w:id="33"/>
      <w:r w:rsidR="00496BED" w:rsidRPr="00D3430F">
        <w:rPr>
          <w:b/>
          <w:bCs/>
          <w:kern w:val="0"/>
        </w:rPr>
        <w:fldChar w:fldCharType="end"/>
      </w:r>
      <w:bookmarkEnd w:id="34"/>
    </w:p>
    <w:p w14:paraId="2C114EF3" w14:textId="5FA29122" w:rsidR="002E03B0" w:rsidRPr="00D3430F" w:rsidRDefault="00A83527" w:rsidP="00D3430F">
      <w:pPr>
        <w:jc w:val="center"/>
        <w:rPr>
          <w:b/>
          <w:bCs/>
          <w:kern w:val="0"/>
        </w:rPr>
      </w:pPr>
      <w:r>
        <w:rPr>
          <w:noProof/>
        </w:rPr>
        <w:drawing>
          <wp:anchor distT="0" distB="0" distL="114300" distR="114300" simplePos="0" relativeHeight="251670528" behindDoc="0" locked="0" layoutInCell="1" allowOverlap="1" wp14:anchorId="15257E4B" wp14:editId="7AA6BECF">
            <wp:simplePos x="0" y="0"/>
            <wp:positionH relativeFrom="margin">
              <wp:align>center</wp:align>
            </wp:positionH>
            <wp:positionV relativeFrom="paragraph">
              <wp:posOffset>262890</wp:posOffset>
            </wp:positionV>
            <wp:extent cx="4480560" cy="5669280"/>
            <wp:effectExtent l="0" t="0" r="0" b="762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80560" cy="5669280"/>
                    </a:xfrm>
                    <a:prstGeom prst="rect">
                      <a:avLst/>
                    </a:prstGeom>
                    <a:noFill/>
                    <a:ln>
                      <a:noFill/>
                    </a:ln>
                  </pic:spPr>
                </pic:pic>
              </a:graphicData>
            </a:graphic>
          </wp:anchor>
        </w:drawing>
      </w:r>
      <w:r w:rsidR="00A7221E" w:rsidRPr="00D3430F">
        <w:rPr>
          <w:b/>
          <w:bCs/>
          <w:kern w:val="0"/>
        </w:rPr>
        <w:t xml:space="preserve">Vandenberg </w:t>
      </w:r>
      <w:r w:rsidR="004055B1">
        <w:rPr>
          <w:b/>
          <w:bCs/>
          <w:kern w:val="0"/>
        </w:rPr>
        <w:t>SFB</w:t>
      </w:r>
      <w:r w:rsidR="00A7221E" w:rsidRPr="00D3430F">
        <w:rPr>
          <w:b/>
          <w:bCs/>
          <w:kern w:val="0"/>
        </w:rPr>
        <w:t xml:space="preserve"> Site Location Map</w:t>
      </w:r>
    </w:p>
    <w:p w14:paraId="2F0E8703" w14:textId="77777777" w:rsidR="00147272" w:rsidRDefault="00147272" w:rsidP="00025676">
      <w:pPr>
        <w:pStyle w:val="BodyText"/>
      </w:pPr>
    </w:p>
    <w:p w14:paraId="5B5E438C" w14:textId="4F90E5BE" w:rsidR="002E03B0" w:rsidRPr="001D07B3" w:rsidRDefault="002E03B0" w:rsidP="00025676">
      <w:pPr>
        <w:pStyle w:val="BodyText"/>
      </w:pPr>
      <w:r w:rsidRPr="001D07B3">
        <w:t xml:space="preserve">Vandenberg </w:t>
      </w:r>
      <w:r w:rsidR="004055B1">
        <w:t>SFB</w:t>
      </w:r>
      <w:r w:rsidRPr="001D07B3">
        <w:t xml:space="preserve"> covers more than 154 square miles and includes approximately </w:t>
      </w:r>
      <w:r w:rsidR="00EC624E">
        <w:t>612</w:t>
      </w:r>
      <w:r w:rsidR="00C306E0">
        <w:t xml:space="preserve"> </w:t>
      </w:r>
      <w:r w:rsidRPr="001D07B3">
        <w:t xml:space="preserve">buildings, </w:t>
      </w:r>
      <w:r w:rsidR="006C6649">
        <w:t>999 privatized housing u</w:t>
      </w:r>
      <w:r w:rsidR="001F56BC">
        <w:t>nits</w:t>
      </w:r>
      <w:r w:rsidRPr="001D07B3">
        <w:t>, 520 miles of roads, 80 miles of natural gas pipelines, 17 miles of railroad track, and a 15,000-foot concrete runway.</w:t>
      </w:r>
      <w:r w:rsidR="00410954">
        <w:t xml:space="preserve">  </w:t>
      </w:r>
    </w:p>
    <w:p w14:paraId="4A523A4F" w14:textId="77777777" w:rsidR="002E03B0" w:rsidRPr="001D07B3" w:rsidRDefault="002E03B0" w:rsidP="00920951">
      <w:pPr>
        <w:pStyle w:val="Heading2"/>
        <w:spacing w:after="120"/>
      </w:pPr>
      <w:bookmarkStart w:id="35" w:name="_Toc232396209"/>
      <w:bookmarkStart w:id="36" w:name="_Toc122623144"/>
      <w:bookmarkEnd w:id="35"/>
      <w:r w:rsidRPr="001D07B3">
        <w:lastRenderedPageBreak/>
        <w:t>Source</w:t>
      </w:r>
      <w:r w:rsidR="00C23C46">
        <w:t xml:space="preserve"> Types</w:t>
      </w:r>
      <w:bookmarkEnd w:id="36"/>
    </w:p>
    <w:p w14:paraId="4F93CA7B" w14:textId="6B03067E" w:rsidR="002E03B0" w:rsidRDefault="002E03B0" w:rsidP="00A25DFC">
      <w:pPr>
        <w:pStyle w:val="BodyText"/>
      </w:pPr>
      <w:r w:rsidRPr="004E466A">
        <w:t>Vandenber</w:t>
      </w:r>
      <w:r w:rsidR="007F7EB6" w:rsidRPr="004E466A">
        <w:t xml:space="preserve">g </w:t>
      </w:r>
      <w:r w:rsidR="004055B1">
        <w:t>SFB</w:t>
      </w:r>
      <w:r w:rsidR="007F7EB6" w:rsidRPr="004E466A">
        <w:t xml:space="preserve"> has numerous sources that </w:t>
      </w:r>
      <w:r w:rsidRPr="004E466A">
        <w:t xml:space="preserve">emitted </w:t>
      </w:r>
      <w:r w:rsidR="00F3001A">
        <w:t xml:space="preserve">air </w:t>
      </w:r>
      <w:r w:rsidRPr="004E466A">
        <w:t>toxic</w:t>
      </w:r>
      <w:r w:rsidR="00F3001A">
        <w:t>s</w:t>
      </w:r>
      <w:r w:rsidRPr="004E466A">
        <w:t xml:space="preserve"> in 20</w:t>
      </w:r>
      <w:r w:rsidR="00EC624E">
        <w:t>1</w:t>
      </w:r>
      <w:r w:rsidRPr="004E466A">
        <w:t>8. Appendix A</w:t>
      </w:r>
      <w:r w:rsidR="00F3001A">
        <w:t xml:space="preserve"> </w:t>
      </w:r>
      <w:r w:rsidR="0021001F">
        <w:t xml:space="preserve">includes </w:t>
      </w:r>
      <w:r w:rsidR="00F3001A">
        <w:t>a complete</w:t>
      </w:r>
      <w:r w:rsidRPr="004E466A">
        <w:t xml:space="preserve"> list</w:t>
      </w:r>
      <w:r w:rsidR="00F3001A">
        <w:t xml:space="preserve"> of</w:t>
      </w:r>
      <w:r w:rsidRPr="004E466A">
        <w:t xml:space="preserve"> the </w:t>
      </w:r>
      <w:r w:rsidR="00C21E31">
        <w:t>AB2588</w:t>
      </w:r>
      <w:r w:rsidRPr="004E466A">
        <w:t xml:space="preserve"> air toxic sources </w:t>
      </w:r>
      <w:r w:rsidR="00A15991" w:rsidRPr="004E466A">
        <w:t xml:space="preserve">that emitted at </w:t>
      </w:r>
      <w:r w:rsidRPr="004E466A">
        <w:t xml:space="preserve">Vandenberg </w:t>
      </w:r>
      <w:r w:rsidR="004055B1">
        <w:t>SFB</w:t>
      </w:r>
      <w:r w:rsidRPr="004E466A">
        <w:t xml:space="preserve"> during 20</w:t>
      </w:r>
      <w:r w:rsidR="00EC624E">
        <w:t>1</w:t>
      </w:r>
      <w:r w:rsidRPr="004E466A">
        <w:t>8. The</w:t>
      </w:r>
      <w:r w:rsidR="00F470A3">
        <w:t>se</w:t>
      </w:r>
      <w:r w:rsidRPr="004E466A">
        <w:t xml:space="preserve"> devices have been categorized into </w:t>
      </w:r>
      <w:r w:rsidR="002326D3" w:rsidRPr="004E466A">
        <w:t>the following source types</w:t>
      </w:r>
      <w:r w:rsidR="00F470A3">
        <w:t xml:space="preserve"> for ease of calculation</w:t>
      </w:r>
      <w:r w:rsidRPr="004E466A">
        <w:t>:</w:t>
      </w:r>
    </w:p>
    <w:p w14:paraId="73CBAC18" w14:textId="43E7A623" w:rsidR="00C166D1" w:rsidRPr="00C420E0" w:rsidRDefault="00C166D1" w:rsidP="004463BF">
      <w:pPr>
        <w:pStyle w:val="ListParagraph"/>
        <w:spacing w:after="100"/>
      </w:pPr>
      <w:r w:rsidRPr="00C420E0">
        <w:t>Abrasive Blasting</w:t>
      </w:r>
    </w:p>
    <w:p w14:paraId="679605A2" w14:textId="28DD55FF" w:rsidR="007F7EB6" w:rsidRDefault="00A64C1C" w:rsidP="004463BF">
      <w:pPr>
        <w:pStyle w:val="ListParagraph"/>
        <w:spacing w:after="100"/>
      </w:pPr>
      <w:r>
        <w:t>Boiler</w:t>
      </w:r>
      <w:r w:rsidR="00F470A3">
        <w:t>s</w:t>
      </w:r>
      <w:r w:rsidR="00E55D5C">
        <w:t xml:space="preserve"> and Heaters</w:t>
      </w:r>
    </w:p>
    <w:p w14:paraId="01630DDE" w14:textId="4E38E3D7" w:rsidR="00063476" w:rsidRPr="00D77B73" w:rsidRDefault="00063476" w:rsidP="004463BF">
      <w:pPr>
        <w:pStyle w:val="ListParagraph"/>
        <w:spacing w:after="100"/>
      </w:pPr>
      <w:r>
        <w:t>Food Preparation</w:t>
      </w:r>
    </w:p>
    <w:p w14:paraId="5017B458" w14:textId="77897E87" w:rsidR="001F562C" w:rsidRPr="00D77B73" w:rsidRDefault="009B691A" w:rsidP="004463BF">
      <w:pPr>
        <w:pStyle w:val="ListParagraph"/>
        <w:spacing w:after="100"/>
      </w:pPr>
      <w:r>
        <w:t>Process Heaters – Paint Booth heater</w:t>
      </w:r>
    </w:p>
    <w:p w14:paraId="386E84BD" w14:textId="70C7EF8F" w:rsidR="00E349A4" w:rsidRPr="00D77B73" w:rsidRDefault="00E349A4" w:rsidP="004463BF">
      <w:pPr>
        <w:pStyle w:val="ListParagraph"/>
        <w:spacing w:after="100"/>
      </w:pPr>
      <w:r w:rsidRPr="00D77B73">
        <w:t>Crash Fire Rescue Training</w:t>
      </w:r>
    </w:p>
    <w:p w14:paraId="02E713C4" w14:textId="413E3E28" w:rsidR="002E03B0" w:rsidRPr="00D77B73" w:rsidRDefault="002E03B0" w:rsidP="004463BF">
      <w:pPr>
        <w:pStyle w:val="ListParagraph"/>
        <w:spacing w:after="100"/>
      </w:pPr>
      <w:r w:rsidRPr="00D77B73">
        <w:t>Explosive Ordnance Disposal</w:t>
      </w:r>
    </w:p>
    <w:p w14:paraId="45093FF7" w14:textId="0BE34C17" w:rsidR="002E03B0" w:rsidRPr="00D77B73" w:rsidRDefault="002E03B0" w:rsidP="004463BF">
      <w:pPr>
        <w:pStyle w:val="ListParagraph"/>
        <w:spacing w:after="100"/>
      </w:pPr>
      <w:r w:rsidRPr="00D77B73">
        <w:t>Internal Combustion Engines (ICE)</w:t>
      </w:r>
    </w:p>
    <w:p w14:paraId="0EE7B2A3" w14:textId="29EAD3BE" w:rsidR="002E03B0" w:rsidRPr="00D77B73" w:rsidRDefault="002E03B0" w:rsidP="004463BF">
      <w:pPr>
        <w:pStyle w:val="ListParagraph"/>
        <w:spacing w:after="100"/>
      </w:pPr>
      <w:r w:rsidRPr="00D77B73">
        <w:t>Landfill Gas</w:t>
      </w:r>
      <w:r w:rsidR="0047694B">
        <w:t>/Dust</w:t>
      </w:r>
    </w:p>
    <w:p w14:paraId="69BCCAC3" w14:textId="30C9DB25" w:rsidR="002E03B0" w:rsidRPr="00D77B73" w:rsidRDefault="002E03B0" w:rsidP="004463BF">
      <w:pPr>
        <w:pStyle w:val="ListParagraph"/>
        <w:spacing w:after="100"/>
      </w:pPr>
      <w:r w:rsidRPr="00D77B73">
        <w:t>Motor</w:t>
      </w:r>
      <w:r w:rsidR="003E737A">
        <w:t xml:space="preserve"> Vehicle Fueling Facility</w:t>
      </w:r>
      <w:r w:rsidR="00E55D5C">
        <w:t xml:space="preserve"> (MVFF)</w:t>
      </w:r>
    </w:p>
    <w:p w14:paraId="0ABB99D9" w14:textId="4AE8D9FB" w:rsidR="00381D4D" w:rsidRPr="00D77B73" w:rsidRDefault="00381D4D" w:rsidP="004463BF">
      <w:pPr>
        <w:pStyle w:val="ListParagraph"/>
        <w:spacing w:after="100"/>
      </w:pPr>
      <w:r w:rsidRPr="00D77B73">
        <w:t>Paint Spray Booth</w:t>
      </w:r>
      <w:r w:rsidR="00F470A3">
        <w:t>s</w:t>
      </w:r>
      <w:r w:rsidR="005365CF">
        <w:t xml:space="preserve"> (PSB)</w:t>
      </w:r>
    </w:p>
    <w:p w14:paraId="5A09C8BC" w14:textId="61FF4D38" w:rsidR="002E03B0" w:rsidRDefault="00680465" w:rsidP="004463BF">
      <w:pPr>
        <w:pStyle w:val="ListParagraph"/>
        <w:spacing w:after="100"/>
      </w:pPr>
      <w:r>
        <w:t>Propellant Loading</w:t>
      </w:r>
    </w:p>
    <w:p w14:paraId="4466C943" w14:textId="1A4251C9" w:rsidR="00265270" w:rsidRPr="00D77B73" w:rsidRDefault="00265270" w:rsidP="004463BF">
      <w:pPr>
        <w:pStyle w:val="ListParagraph"/>
        <w:spacing w:after="100"/>
      </w:pPr>
      <w:r>
        <w:t>Solvent and Chemical Us</w:t>
      </w:r>
      <w:r w:rsidR="001F562C">
        <w:t>age</w:t>
      </w:r>
    </w:p>
    <w:p w14:paraId="3643D792" w14:textId="59456AF6" w:rsidR="002E03B0" w:rsidRPr="00D77B73" w:rsidRDefault="002E03B0" w:rsidP="004463BF">
      <w:pPr>
        <w:pStyle w:val="ListParagraph"/>
        <w:spacing w:after="100"/>
      </w:pPr>
      <w:r w:rsidRPr="00D77B73">
        <w:t>Storage Tank</w:t>
      </w:r>
      <w:r w:rsidR="00F470A3">
        <w:t>s</w:t>
      </w:r>
    </w:p>
    <w:p w14:paraId="63B1D9C6" w14:textId="57253F80" w:rsidR="002E03B0" w:rsidRDefault="002E03B0" w:rsidP="004463BF">
      <w:pPr>
        <w:pStyle w:val="ListParagraph"/>
        <w:spacing w:after="100"/>
      </w:pPr>
      <w:r w:rsidRPr="00D77B73">
        <w:t>Turbine Engine</w:t>
      </w:r>
      <w:r w:rsidR="00F470A3">
        <w:t>s</w:t>
      </w:r>
    </w:p>
    <w:p w14:paraId="458919D9" w14:textId="6E1D10F3" w:rsidR="002E03B0" w:rsidRPr="00D1526D" w:rsidRDefault="00410954" w:rsidP="00D1526D">
      <w:pPr>
        <w:pStyle w:val="BodyText"/>
      </w:pPr>
      <w:r w:rsidRPr="00D1526D">
        <w:t xml:space="preserve">Vandenberg </w:t>
      </w:r>
      <w:r w:rsidR="004055B1">
        <w:t>SFB</w:t>
      </w:r>
      <w:r w:rsidRPr="00D1526D">
        <w:t xml:space="preserve"> ha</w:t>
      </w:r>
      <w:r w:rsidR="00F450D9" w:rsidRPr="00D1526D">
        <w:t>s</w:t>
      </w:r>
      <w:r w:rsidRPr="00D1526D">
        <w:t xml:space="preserve"> </w:t>
      </w:r>
      <w:r w:rsidR="002E03B0" w:rsidRPr="00D1526D">
        <w:t xml:space="preserve">sources of air toxics that are exempt from reporting under </w:t>
      </w:r>
      <w:r w:rsidR="00C21E31" w:rsidRPr="00D1526D">
        <w:t>AB2588</w:t>
      </w:r>
      <w:r w:rsidR="004C4C75" w:rsidRPr="00D1526D">
        <w:t xml:space="preserve">. These </w:t>
      </w:r>
      <w:r w:rsidR="00593B1D" w:rsidRPr="00D1526D">
        <w:t xml:space="preserve">exemptions </w:t>
      </w:r>
      <w:r w:rsidR="004C4C75" w:rsidRPr="00D1526D">
        <w:t xml:space="preserve">are </w:t>
      </w:r>
      <w:r w:rsidR="002E03B0" w:rsidRPr="00D1526D">
        <w:t xml:space="preserve">based on </w:t>
      </w:r>
      <w:r w:rsidR="00233998" w:rsidRPr="00D1526D">
        <w:t xml:space="preserve">either </w:t>
      </w:r>
      <w:r w:rsidR="002E03B0" w:rsidRPr="00D1526D">
        <w:t xml:space="preserve">the definition of facility or on specific inventory guidelines. The following source </w:t>
      </w:r>
      <w:r w:rsidR="00C23C46" w:rsidRPr="00D1526D">
        <w:t>types</w:t>
      </w:r>
      <w:r w:rsidR="002E03B0" w:rsidRPr="00D1526D">
        <w:t xml:space="preserve"> </w:t>
      </w:r>
      <w:r w:rsidR="00F2658A" w:rsidRPr="00D1526D">
        <w:t>were</w:t>
      </w:r>
      <w:r w:rsidR="002E03B0" w:rsidRPr="00D1526D">
        <w:t xml:space="preserve"> not included in the inventory:</w:t>
      </w:r>
    </w:p>
    <w:p w14:paraId="37B17B8A" w14:textId="77777777" w:rsidR="0047694B" w:rsidRPr="0047694B" w:rsidRDefault="0047694B" w:rsidP="004463BF">
      <w:pPr>
        <w:pStyle w:val="ListParagraph"/>
        <w:spacing w:after="100"/>
      </w:pPr>
      <w:r w:rsidRPr="0047694B">
        <w:t>commercial space entities;</w:t>
      </w:r>
    </w:p>
    <w:p w14:paraId="2EDD3194" w14:textId="77777777" w:rsidR="0047694B" w:rsidRPr="0047694B" w:rsidRDefault="0047694B" w:rsidP="004463BF">
      <w:pPr>
        <w:pStyle w:val="ListParagraph"/>
        <w:spacing w:after="100"/>
      </w:pPr>
      <w:r w:rsidRPr="0047694B">
        <w:t>mobile sources such as motor vehicles, launch vehicles, and small arms range;</w:t>
      </w:r>
    </w:p>
    <w:p w14:paraId="76C3C970" w14:textId="77777777" w:rsidR="0047694B" w:rsidRPr="0047694B" w:rsidRDefault="0047694B" w:rsidP="004463BF">
      <w:pPr>
        <w:pStyle w:val="ListParagraph"/>
        <w:spacing w:after="100"/>
      </w:pPr>
      <w:r w:rsidRPr="0047694B">
        <w:t>livestock;</w:t>
      </w:r>
    </w:p>
    <w:p w14:paraId="5013C340" w14:textId="77777777" w:rsidR="0047694B" w:rsidRPr="0047694B" w:rsidRDefault="0047694B" w:rsidP="004463BF">
      <w:pPr>
        <w:pStyle w:val="ListParagraph"/>
        <w:spacing w:after="100"/>
      </w:pPr>
      <w:r w:rsidRPr="0047694B">
        <w:t xml:space="preserve">grounds maintenance such as lawn mowers, herbicides, pesticides, and vegetation management burning; </w:t>
      </w:r>
    </w:p>
    <w:p w14:paraId="213647F1" w14:textId="77777777" w:rsidR="0047694B" w:rsidRPr="0047694B" w:rsidRDefault="0047694B" w:rsidP="004463BF">
      <w:pPr>
        <w:pStyle w:val="ListParagraph"/>
        <w:spacing w:after="100"/>
      </w:pPr>
      <w:r w:rsidRPr="0047694B">
        <w:t>structural maintenance such as asphalt paving, asphalt roofing, and architectural surface coatings;</w:t>
      </w:r>
    </w:p>
    <w:p w14:paraId="3A72AC49" w14:textId="4448BB65" w:rsidR="0047694B" w:rsidRPr="0047694B" w:rsidRDefault="0047694B" w:rsidP="004463BF">
      <w:pPr>
        <w:pStyle w:val="ListParagraph"/>
        <w:spacing w:after="100"/>
      </w:pPr>
      <w:r w:rsidRPr="0047694B">
        <w:t>nitrogen tetroxide (N2O4) from the oxidizer vapor scrubbing system</w:t>
      </w:r>
      <w:r w:rsidR="002B4C01">
        <w:t>—</w:t>
      </w:r>
      <w:r w:rsidRPr="0047694B">
        <w:t>N2O4 is not listed as a toxic substance for which emissions must be quantified</w:t>
      </w:r>
      <w:r w:rsidR="002B4C01">
        <w:t>;</w:t>
      </w:r>
    </w:p>
    <w:p w14:paraId="5C484E26" w14:textId="3549F75F" w:rsidR="0047694B" w:rsidRDefault="0047694B" w:rsidP="004463BF">
      <w:pPr>
        <w:pStyle w:val="ListParagraph"/>
        <w:spacing w:after="100"/>
      </w:pPr>
      <w:r w:rsidRPr="0047694B">
        <w:t>use of products for minor maintenance and repair of process and industrial equipment</w:t>
      </w:r>
      <w:r w:rsidR="002B4C01">
        <w:t>; and</w:t>
      </w:r>
    </w:p>
    <w:p w14:paraId="5CEAFBA4" w14:textId="77777777" w:rsidR="00F668E5" w:rsidRPr="0047694B" w:rsidRDefault="00F668E5" w:rsidP="004463BF">
      <w:pPr>
        <w:pStyle w:val="ListParagraph"/>
        <w:spacing w:after="100"/>
      </w:pPr>
      <w:r>
        <w:t>u</w:t>
      </w:r>
      <w:r w:rsidRPr="00F668E5">
        <w:t>se of products for the purpose of maintaining motor vehicles</w:t>
      </w:r>
      <w:r>
        <w:t>.</w:t>
      </w:r>
    </w:p>
    <w:p w14:paraId="3DC4BBBD" w14:textId="77777777" w:rsidR="0047694B" w:rsidRPr="0047694B" w:rsidRDefault="0047694B" w:rsidP="004463BF">
      <w:pPr>
        <w:pStyle w:val="BodyText"/>
        <w:keepNext/>
        <w:spacing w:after="100"/>
      </w:pPr>
      <w:r w:rsidRPr="0047694B">
        <w:t xml:space="preserve">In addition, the following sources are proposed to be excluded from the inventory on the basis of negligible risk: </w:t>
      </w:r>
    </w:p>
    <w:p w14:paraId="3F63107C" w14:textId="77777777" w:rsidR="0047694B" w:rsidRPr="0047694B" w:rsidRDefault="0047694B" w:rsidP="004463BF">
      <w:pPr>
        <w:pStyle w:val="ListParagraph"/>
        <w:spacing w:after="100"/>
      </w:pPr>
      <w:r w:rsidRPr="0047694B">
        <w:t>diesel fuel storage tanks; and</w:t>
      </w:r>
    </w:p>
    <w:p w14:paraId="567C422F" w14:textId="71A3BDA4" w:rsidR="0047694B" w:rsidRPr="0047694B" w:rsidRDefault="0047694B" w:rsidP="00D1526D">
      <w:pPr>
        <w:pStyle w:val="ListParagraph"/>
        <w:sectPr w:rsidR="0047694B" w:rsidRPr="0047694B" w:rsidSect="00874A26">
          <w:pgSz w:w="12240" w:h="15840" w:code="1"/>
          <w:pgMar w:top="1440" w:right="1440" w:bottom="1440" w:left="1440" w:header="720" w:footer="720" w:gutter="0"/>
          <w:pgNumType w:start="1" w:chapStyle="1"/>
          <w:cols w:space="720"/>
          <w:docGrid w:linePitch="360"/>
        </w:sectPr>
      </w:pPr>
      <w:r w:rsidRPr="0047694B">
        <w:t xml:space="preserve">emissions from rocket propellant 1 (RP-1) and jet fuel (Jet-A) loading and storage due to their very low vapor pressure.  </w:t>
      </w:r>
    </w:p>
    <w:p w14:paraId="6DB4CAEE" w14:textId="77777777" w:rsidR="002E03B0" w:rsidRPr="001D07B3" w:rsidRDefault="002E03B0" w:rsidP="00F21B26">
      <w:pPr>
        <w:pStyle w:val="Heading1"/>
      </w:pPr>
      <w:bookmarkStart w:id="37" w:name="_Toc71707538"/>
      <w:bookmarkStart w:id="38" w:name="_Toc71794209"/>
      <w:bookmarkStart w:id="39" w:name="_Toc71707539"/>
      <w:bookmarkStart w:id="40" w:name="_Toc71794210"/>
      <w:bookmarkStart w:id="41" w:name="_Toc71707540"/>
      <w:bookmarkStart w:id="42" w:name="_Toc71794211"/>
      <w:bookmarkStart w:id="43" w:name="_Toc122623145"/>
      <w:bookmarkEnd w:id="37"/>
      <w:bookmarkEnd w:id="38"/>
      <w:bookmarkEnd w:id="39"/>
      <w:bookmarkEnd w:id="40"/>
      <w:bookmarkEnd w:id="41"/>
      <w:bookmarkEnd w:id="42"/>
      <w:r w:rsidRPr="001D07B3">
        <w:lastRenderedPageBreak/>
        <w:t>Emission Quantification Methods</w:t>
      </w:r>
      <w:bookmarkEnd w:id="43"/>
    </w:p>
    <w:p w14:paraId="4BD9F37D" w14:textId="6C2019CF" w:rsidR="00267B23" w:rsidRDefault="002E03B0" w:rsidP="00BA111E">
      <w:pPr>
        <w:pStyle w:val="BodyText"/>
      </w:pPr>
      <w:r w:rsidRPr="001D07B3">
        <w:t xml:space="preserve">This section </w:t>
      </w:r>
      <w:r w:rsidR="00F95B10">
        <w:t>describes</w:t>
      </w:r>
      <w:r w:rsidRPr="001D07B3">
        <w:t xml:space="preserve"> how emission rates </w:t>
      </w:r>
      <w:r w:rsidR="00F95B10" w:rsidRPr="001D07B3">
        <w:t>for each emission category</w:t>
      </w:r>
      <w:r w:rsidR="00F95B10">
        <w:t xml:space="preserve"> </w:t>
      </w:r>
      <w:r w:rsidR="00963483">
        <w:t>were</w:t>
      </w:r>
      <w:r w:rsidRPr="001D07B3">
        <w:t xml:space="preserve"> estimated in </w:t>
      </w:r>
      <w:r w:rsidR="00674C8A">
        <w:t xml:space="preserve">the </w:t>
      </w:r>
      <w:r w:rsidRPr="001D07B3">
        <w:t xml:space="preserve">ATEIR. Emission factors </w:t>
      </w:r>
      <w:r w:rsidR="00963483">
        <w:t>were</w:t>
      </w:r>
      <w:r w:rsidRPr="001D07B3">
        <w:t xml:space="preserve"> combined with throughput rates for 20</w:t>
      </w:r>
      <w:r w:rsidR="00F668E5">
        <w:t>1</w:t>
      </w:r>
      <w:r w:rsidRPr="001D07B3">
        <w:t xml:space="preserve">8, as previously reported to </w:t>
      </w:r>
      <w:r w:rsidR="00DC7400">
        <w:t>the SBC</w:t>
      </w:r>
      <w:r w:rsidRPr="001D07B3">
        <w:t xml:space="preserve">APCD. To simplify the complexity of large number of sources at Vandenberg </w:t>
      </w:r>
      <w:r w:rsidR="004055B1">
        <w:t>SFB</w:t>
      </w:r>
      <w:r w:rsidRPr="001D07B3">
        <w:t xml:space="preserve">, </w:t>
      </w:r>
      <w:r w:rsidR="00DC7400" w:rsidRPr="00DC5308">
        <w:t>s</w:t>
      </w:r>
      <w:r w:rsidRPr="00DC5308">
        <w:t xml:space="preserve">ource </w:t>
      </w:r>
      <w:r w:rsidR="00DC7400" w:rsidRPr="00DC5308">
        <w:t>t</w:t>
      </w:r>
      <w:r w:rsidRPr="00DC5308">
        <w:t xml:space="preserve">ypes with </w:t>
      </w:r>
      <w:r w:rsidR="00DC7400" w:rsidRPr="00DC5308">
        <w:t>c</w:t>
      </w:r>
      <w:r w:rsidRPr="00DC5308">
        <w:t xml:space="preserve">ommon </w:t>
      </w:r>
      <w:r w:rsidR="00DC7400" w:rsidRPr="00DC5308">
        <w:t>c</w:t>
      </w:r>
      <w:r w:rsidRPr="00DC5308">
        <w:t xml:space="preserve">alculation </w:t>
      </w:r>
      <w:r w:rsidR="00DC7400" w:rsidRPr="00DC5308">
        <w:t>p</w:t>
      </w:r>
      <w:r w:rsidRPr="00DC5308">
        <w:t>roposals</w:t>
      </w:r>
      <w:r w:rsidR="008558A7">
        <w:t xml:space="preserve"> are grouped</w:t>
      </w:r>
      <w:r w:rsidRPr="00DC5308">
        <w:t>. Each calculation subsection below discusses</w:t>
      </w:r>
      <w:r w:rsidR="00D36296" w:rsidRPr="00DC5308">
        <w:t xml:space="preserve"> a brief source description, assumptions on operational parameters, and emission </w:t>
      </w:r>
      <w:r w:rsidR="00DC7400" w:rsidRPr="00DC5308">
        <w:t>factor</w:t>
      </w:r>
      <w:r w:rsidR="0094461C" w:rsidRPr="00DC5308">
        <w:t xml:space="preserve"> </w:t>
      </w:r>
      <w:r w:rsidR="00DC7400" w:rsidRPr="00DC5308">
        <w:t>(EF</w:t>
      </w:r>
      <w:r w:rsidR="006B4BB9" w:rsidRPr="00DC5308">
        <w:t>)</w:t>
      </w:r>
      <w:r w:rsidRPr="00DC5308">
        <w:t xml:space="preserve"> sources</w:t>
      </w:r>
      <w:r w:rsidR="00D36296" w:rsidRPr="00DC5308">
        <w:t>.</w:t>
      </w:r>
      <w:r w:rsidR="00873DAF" w:rsidRPr="00DC5308">
        <w:t xml:space="preserve"> </w:t>
      </w:r>
      <w:r w:rsidR="00215EF6">
        <w:t xml:space="preserve"> </w:t>
      </w:r>
    </w:p>
    <w:p w14:paraId="035ED2F6" w14:textId="2545B8BB" w:rsidR="00CA3669" w:rsidRDefault="00D9350B" w:rsidP="00E80D5E">
      <w:pPr>
        <w:pStyle w:val="Heading2"/>
      </w:pPr>
      <w:bookmarkStart w:id="44" w:name="_Toc122623146"/>
      <w:bookmarkStart w:id="45" w:name="_Toc121806653"/>
      <w:r>
        <w:t>A</w:t>
      </w:r>
      <w:r w:rsidR="00CA3669">
        <w:t xml:space="preserve">brasive </w:t>
      </w:r>
      <w:r>
        <w:t>B</w:t>
      </w:r>
      <w:r w:rsidR="00CA3669">
        <w:t>lasting</w:t>
      </w:r>
      <w:bookmarkEnd w:id="44"/>
    </w:p>
    <w:p w14:paraId="67CFE4F5" w14:textId="268B0AD1" w:rsidR="00CA3669" w:rsidRPr="00687796" w:rsidRDefault="00CA3669" w:rsidP="00BA111E">
      <w:pPr>
        <w:pStyle w:val="BodyText"/>
      </w:pPr>
      <w:r w:rsidRPr="00687796">
        <w:t xml:space="preserve">Abrasive blasting is </w:t>
      </w:r>
      <w:r w:rsidR="00075980">
        <w:t>performed</w:t>
      </w:r>
      <w:r w:rsidRPr="00687796">
        <w:t xml:space="preserve"> on Vandenberg </w:t>
      </w:r>
      <w:r w:rsidR="004055B1">
        <w:t>SFB</w:t>
      </w:r>
      <w:r w:rsidRPr="00687796">
        <w:t xml:space="preserve"> with various kinds of blasting materials</w:t>
      </w:r>
      <w:r w:rsidR="000E16F5">
        <w:t xml:space="preserve"> within controlled and uncontrolled environments</w:t>
      </w:r>
      <w:r w:rsidRPr="00687796">
        <w:t>.</w:t>
      </w:r>
      <w:r w:rsidR="00075980">
        <w:t xml:space="preserve"> Calculating emission</w:t>
      </w:r>
      <w:r w:rsidR="00985312">
        <w:t>s</w:t>
      </w:r>
      <w:r w:rsidR="00075980">
        <w:t xml:space="preserve"> from</w:t>
      </w:r>
      <w:r w:rsidR="000E16F5">
        <w:t xml:space="preserve"> abrasive </w:t>
      </w:r>
      <w:r w:rsidR="005F03C3">
        <w:t xml:space="preserve">blasting </w:t>
      </w:r>
      <w:r w:rsidR="008E2EE4" w:rsidRPr="00147272">
        <w:t xml:space="preserve">was </w:t>
      </w:r>
      <w:r w:rsidR="005C136A" w:rsidRPr="00147272">
        <w:t>completed</w:t>
      </w:r>
      <w:r w:rsidR="008E2EE4" w:rsidRPr="00147272">
        <w:t xml:space="preserve"> using </w:t>
      </w:r>
      <w:r w:rsidR="00724992">
        <w:t>m</w:t>
      </w:r>
      <w:r w:rsidR="00813AAC" w:rsidRPr="00684CEC">
        <w:t>ass balance</w:t>
      </w:r>
      <w:r w:rsidR="00E42B5C" w:rsidRPr="00684CEC">
        <w:t xml:space="preserve"> and</w:t>
      </w:r>
      <w:r w:rsidR="00813AAC" w:rsidRPr="00684CEC">
        <w:t xml:space="preserve"> control efficiencies</w:t>
      </w:r>
      <w:r w:rsidR="00813AAC">
        <w:t>.</w:t>
      </w:r>
    </w:p>
    <w:p w14:paraId="72E2AFB4" w14:textId="6BFF8D05" w:rsidR="00E633DA" w:rsidRPr="003B6DB6" w:rsidRDefault="0063083B" w:rsidP="00724992">
      <w:pPr>
        <w:pStyle w:val="BodyText"/>
        <w:spacing w:after="240"/>
      </w:pPr>
      <w:r>
        <w:t>E</w:t>
      </w:r>
      <w:r w:rsidR="00CA3669">
        <w:t>mission</w:t>
      </w:r>
      <w:r>
        <w:t>s</w:t>
      </w:r>
      <w:r w:rsidR="00CA3669">
        <w:t xml:space="preserve"> </w:t>
      </w:r>
      <w:r w:rsidR="00CA3669" w:rsidRPr="001D07B3">
        <w:t>calculation</w:t>
      </w:r>
      <w:r w:rsidR="00CA3669">
        <w:t xml:space="preserve"> </w:t>
      </w:r>
      <w:r w:rsidR="00CA3669" w:rsidRPr="001D07B3">
        <w:t xml:space="preserve">for </w:t>
      </w:r>
      <w:r w:rsidR="00CA3669">
        <w:t>abrasive blasting</w:t>
      </w:r>
      <w:r w:rsidR="00CA3669" w:rsidRPr="001D07B3">
        <w:t xml:space="preserve"> </w:t>
      </w:r>
      <w:r w:rsidR="00CA3669">
        <w:t>is provided</w:t>
      </w:r>
      <w:r w:rsidR="00CA3669" w:rsidRPr="001D07B3">
        <w:t xml:space="preserve"> in Appendix C, Calculation </w:t>
      </w:r>
      <w:r w:rsidR="00405F0F">
        <w:t xml:space="preserve">ID </w:t>
      </w:r>
      <w:r w:rsidR="00CA3669" w:rsidRPr="00405F0F">
        <w:t>1.</w:t>
      </w:r>
      <w:r w:rsidR="00E633DA">
        <w:t xml:space="preserve"> </w:t>
      </w:r>
      <w:r w:rsidR="00E633DA" w:rsidRPr="003B6DB6">
        <w:t>Calculation methodology is shown below.</w:t>
      </w:r>
    </w:p>
    <w:tbl>
      <w:tblPr>
        <w:tblStyle w:val="TableGrid"/>
        <w:tblW w:w="9555" w:type="dxa"/>
        <w:tblLayout w:type="fixed"/>
        <w:tblLook w:val="04A0" w:firstRow="1" w:lastRow="0" w:firstColumn="1" w:lastColumn="0" w:noHBand="0" w:noVBand="1"/>
      </w:tblPr>
      <w:tblGrid>
        <w:gridCol w:w="2537"/>
        <w:gridCol w:w="7018"/>
      </w:tblGrid>
      <w:tr w:rsidR="00F20D46" w14:paraId="21C45E9A" w14:textId="77777777" w:rsidTr="00F20D46">
        <w:trPr>
          <w:trHeight w:val="1142"/>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07E473EF" w14:textId="77777777" w:rsidR="00F20D46" w:rsidRDefault="00F20D46">
            <w:pPr>
              <w:rPr>
                <w:rFonts w:asciiTheme="minorHAnsi" w:hAnsiTheme="minorHAnsi" w:cstheme="minorBidi"/>
                <w:b/>
                <w:kern w:val="0"/>
              </w:rPr>
            </w:pPr>
            <w:r>
              <w:rPr>
                <w:b/>
              </w:rPr>
              <w:t>Inputs</w:t>
            </w:r>
          </w:p>
        </w:tc>
        <w:tc>
          <w:tcPr>
            <w:tcW w:w="70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405749" w14:textId="77777777" w:rsidR="00F20D46" w:rsidRDefault="00F20D46">
            <w:r>
              <w:t>Q</w:t>
            </w:r>
            <w:r>
              <w:rPr>
                <w:vertAlign w:val="subscript"/>
              </w:rPr>
              <w:t>A</w:t>
            </w:r>
            <w:r>
              <w:t xml:space="preserve"> = Quantity of abrasive used (lbs/year)</w:t>
            </w:r>
          </w:p>
          <w:p w14:paraId="596185F3" w14:textId="77777777" w:rsidR="00F20D46" w:rsidRDefault="00F20D46">
            <w:r>
              <w:t>R = Rated throughput (lbs/hour)</w:t>
            </w:r>
          </w:p>
          <w:p w14:paraId="0D5CB3D7" w14:textId="77777777" w:rsidR="00F20D46" w:rsidRDefault="00F20D46">
            <w:r>
              <w:t>X</w:t>
            </w:r>
            <w:r>
              <w:rPr>
                <w:vertAlign w:val="subscript"/>
              </w:rPr>
              <w:t>c</w:t>
            </w:r>
            <w:r>
              <w:t xml:space="preserve"> = Mass fraction of toxic compound in abrasive (%/100) </w:t>
            </w:r>
          </w:p>
          <w:p w14:paraId="386BFC8C" w14:textId="77777777" w:rsidR="00F20D46" w:rsidRDefault="00F20D46">
            <w:r>
              <w:t xml:space="preserve">CE = Control efficiency </w:t>
            </w:r>
          </w:p>
        </w:tc>
      </w:tr>
      <w:tr w:rsidR="00F20D46" w14:paraId="32D7B781" w14:textId="77777777" w:rsidTr="00F20D46">
        <w:trPr>
          <w:trHeight w:val="57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056E0853" w14:textId="77777777" w:rsidR="00F20D46" w:rsidRDefault="00F20D46">
            <w:pPr>
              <w:rPr>
                <w:b/>
              </w:rPr>
            </w:pPr>
            <w:r>
              <w:rPr>
                <w:b/>
              </w:rPr>
              <w:t>Outputs</w:t>
            </w:r>
          </w:p>
        </w:tc>
        <w:tc>
          <w:tcPr>
            <w:tcW w:w="70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420B7A" w14:textId="77777777" w:rsidR="00F20D46" w:rsidRDefault="00F20D46">
            <w:r>
              <w:t>E</w:t>
            </w:r>
            <w:r>
              <w:rPr>
                <w:vertAlign w:val="subscript"/>
              </w:rPr>
              <w:t>Y</w:t>
            </w:r>
            <w:r>
              <w:t xml:space="preserve"> = Emission of regulated compounds (lbs/year)</w:t>
            </w:r>
          </w:p>
          <w:p w14:paraId="25BF316C" w14:textId="77777777" w:rsidR="00F20D46" w:rsidRDefault="00F20D46">
            <w:pPr>
              <w:rPr>
                <w:position w:val="-28"/>
              </w:rPr>
            </w:pPr>
            <w:r>
              <w:t>E</w:t>
            </w:r>
            <w:r>
              <w:rPr>
                <w:vertAlign w:val="subscript"/>
              </w:rPr>
              <w:t>H</w:t>
            </w:r>
            <w:r>
              <w:t xml:space="preserve"> = Emission of regulated compounds (lbs/hour)</w:t>
            </w:r>
          </w:p>
        </w:tc>
      </w:tr>
      <w:tr w:rsidR="00F20D46" w14:paraId="143EC115" w14:textId="77777777" w:rsidTr="00F20D46">
        <w:trPr>
          <w:trHeight w:val="1700"/>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18A79D58" w14:textId="77777777" w:rsidR="00F20D46" w:rsidRDefault="00F20D46">
            <w:pPr>
              <w:rPr>
                <w:b/>
              </w:rPr>
            </w:pPr>
            <w:r>
              <w:rPr>
                <w:b/>
              </w:rPr>
              <w:t>Calculations</w:t>
            </w:r>
          </w:p>
        </w:tc>
        <w:tc>
          <w:tcPr>
            <w:tcW w:w="7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BE566" w14:textId="77777777" w:rsidR="00F20D46" w:rsidRDefault="00F20D46">
            <w:pPr>
              <w:jc w:val="center"/>
              <w:rPr>
                <w:position w:val="-14"/>
              </w:rPr>
            </w:pPr>
          </w:p>
          <w:p w14:paraId="07AC6F3F" w14:textId="77777777" w:rsidR="00F20D46" w:rsidRDefault="00F20D46">
            <w:pPr>
              <w:jc w:val="center"/>
              <w:rPr>
                <w:position w:val="-28"/>
              </w:rPr>
            </w:pPr>
            <w:r>
              <w:rPr>
                <w:rFonts w:asciiTheme="minorHAnsi" w:eastAsiaTheme="minorEastAsia" w:hAnsiTheme="minorHAnsi" w:cstheme="minorBidi"/>
                <w:position w:val="-12"/>
              </w:rPr>
              <w:object w:dxaOrig="4170" w:dyaOrig="510" w14:anchorId="6AB691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27pt" o:ole="">
                  <v:imagedata r:id="rId22" o:title=""/>
                </v:shape>
                <o:OLEObject Type="Embed" ProgID="Equation.3" ShapeID="_x0000_i1025" DrawAspect="Content" ObjectID="_1735313126" r:id="rId23"/>
              </w:object>
            </w:r>
          </w:p>
          <w:p w14:paraId="7D347AA8" w14:textId="77777777" w:rsidR="00F20D46" w:rsidRDefault="00F20D46">
            <w:pPr>
              <w:jc w:val="center"/>
            </w:pPr>
          </w:p>
          <w:p w14:paraId="615276C4" w14:textId="77777777" w:rsidR="00F20D46" w:rsidRDefault="00F20D46">
            <w:pPr>
              <w:jc w:val="center"/>
              <w:rPr>
                <w:position w:val="-24"/>
              </w:rPr>
            </w:pPr>
            <w:r>
              <w:rPr>
                <w:rFonts w:asciiTheme="minorHAnsi" w:eastAsiaTheme="minorEastAsia" w:hAnsiTheme="minorHAnsi" w:cstheme="minorBidi"/>
                <w:position w:val="-12"/>
              </w:rPr>
              <w:object w:dxaOrig="4050" w:dyaOrig="510" w14:anchorId="78E60551">
                <v:shape id="_x0000_i1026" type="#_x0000_t75" style="width:202.5pt;height:27pt" o:ole="">
                  <v:imagedata r:id="rId24" o:title=""/>
                </v:shape>
                <o:OLEObject Type="Embed" ProgID="Equation.3" ShapeID="_x0000_i1026" DrawAspect="Content" ObjectID="_1735313127" r:id="rId25"/>
              </w:object>
            </w:r>
          </w:p>
          <w:p w14:paraId="33A3213C" w14:textId="77777777" w:rsidR="00F20D46" w:rsidRDefault="00F20D46">
            <w:pPr>
              <w:jc w:val="center"/>
            </w:pPr>
          </w:p>
        </w:tc>
      </w:tr>
    </w:tbl>
    <w:p w14:paraId="0041226A" w14:textId="5BA274B1" w:rsidR="00A85572" w:rsidRDefault="001532E2" w:rsidP="001532E2">
      <w:pPr>
        <w:tabs>
          <w:tab w:val="left" w:pos="900"/>
        </w:tabs>
        <w:rPr>
          <w:kern w:val="0"/>
          <w:sz w:val="18"/>
          <w:szCs w:val="18"/>
        </w:rPr>
      </w:pPr>
      <w:r w:rsidRPr="00D3430F">
        <w:rPr>
          <w:b/>
          <w:kern w:val="0"/>
          <w:sz w:val="18"/>
          <w:szCs w:val="18"/>
        </w:rPr>
        <w:t>Note</w:t>
      </w:r>
      <w:r w:rsidR="00A85572">
        <w:rPr>
          <w:b/>
          <w:kern w:val="0"/>
          <w:sz w:val="18"/>
          <w:szCs w:val="18"/>
        </w:rPr>
        <w:t>s</w:t>
      </w:r>
      <w:r w:rsidRPr="00D3430F">
        <w:rPr>
          <w:b/>
          <w:kern w:val="0"/>
          <w:sz w:val="18"/>
          <w:szCs w:val="18"/>
        </w:rPr>
        <w:t>:</w:t>
      </w:r>
      <w:r w:rsidRPr="00D3430F">
        <w:rPr>
          <w:kern w:val="0"/>
          <w:sz w:val="18"/>
          <w:szCs w:val="18"/>
        </w:rPr>
        <w:tab/>
      </w:r>
      <w:r w:rsidR="005F79C2">
        <w:rPr>
          <w:kern w:val="0"/>
          <w:sz w:val="18"/>
          <w:szCs w:val="18"/>
        </w:rPr>
        <w:t xml:space="preserve">lbs </w:t>
      </w:r>
      <w:r w:rsidR="00A85572">
        <w:rPr>
          <w:kern w:val="0"/>
          <w:sz w:val="18"/>
          <w:szCs w:val="18"/>
        </w:rPr>
        <w:t>–</w:t>
      </w:r>
      <w:r w:rsidR="005F79C2">
        <w:rPr>
          <w:kern w:val="0"/>
          <w:sz w:val="18"/>
          <w:szCs w:val="18"/>
        </w:rPr>
        <w:t xml:space="preserve"> pounds </w:t>
      </w:r>
    </w:p>
    <w:p w14:paraId="66FCB809" w14:textId="77777777" w:rsidR="00A16235" w:rsidRDefault="00A16235">
      <w:pPr>
        <w:jc w:val="left"/>
        <w:rPr>
          <w:rFonts w:ascii="Arial Bold" w:hAnsi="Arial Bold" w:cs="Arial Bold"/>
          <w:b/>
          <w:bCs/>
          <w:caps/>
        </w:rPr>
      </w:pPr>
      <w:r>
        <w:br w:type="page"/>
      </w:r>
    </w:p>
    <w:p w14:paraId="3836782F" w14:textId="34257227" w:rsidR="00675C26" w:rsidRDefault="00675C26" w:rsidP="00E80D5E">
      <w:pPr>
        <w:pStyle w:val="Heading2"/>
      </w:pPr>
      <w:bookmarkStart w:id="46" w:name="_Toc122623147"/>
      <w:r w:rsidRPr="001D07B3">
        <w:lastRenderedPageBreak/>
        <w:t>Boilers</w:t>
      </w:r>
      <w:r w:rsidR="00DB1253">
        <w:t xml:space="preserve"> and furnaces</w:t>
      </w:r>
      <w:bookmarkEnd w:id="46"/>
    </w:p>
    <w:p w14:paraId="1CAD7C2B" w14:textId="3F2ACE11" w:rsidR="00F20D46" w:rsidRDefault="00F20D46" w:rsidP="00BA111E">
      <w:pPr>
        <w:pStyle w:val="BodyText"/>
        <w:rPr>
          <w:kern w:val="0"/>
        </w:rPr>
      </w:pPr>
      <w:r w:rsidRPr="001D07B3">
        <w:t xml:space="preserve">Boilers </w:t>
      </w:r>
      <w:r>
        <w:t xml:space="preserve">and furnaces </w:t>
      </w:r>
      <w:r w:rsidRPr="001D07B3">
        <w:t xml:space="preserve">are </w:t>
      </w:r>
      <w:r>
        <w:t>used</w:t>
      </w:r>
      <w:r w:rsidRPr="001D07B3">
        <w:t xml:space="preserve"> for heating of water</w:t>
      </w:r>
      <w:r>
        <w:t xml:space="preserve">, generation of steam, or comfort heating. </w:t>
      </w:r>
      <w:r>
        <w:rPr>
          <w:kern w:val="0"/>
        </w:rPr>
        <w:t xml:space="preserve">Vandenberg </w:t>
      </w:r>
      <w:r w:rsidR="004055B1">
        <w:rPr>
          <w:kern w:val="0"/>
        </w:rPr>
        <w:t>SFB</w:t>
      </w:r>
      <w:r>
        <w:rPr>
          <w:kern w:val="0"/>
        </w:rPr>
        <w:t xml:space="preserve"> operates both natural gas and liquefied propane gas (LPG) boilers and furnaces.</w:t>
      </w:r>
      <w:r w:rsidRPr="00434084">
        <w:rPr>
          <w:kern w:val="0"/>
        </w:rPr>
        <w:t xml:space="preserve"> </w:t>
      </w:r>
      <w:r w:rsidRPr="001D07B3">
        <w:t xml:space="preserve">All operating boilers </w:t>
      </w:r>
      <w:r>
        <w:t xml:space="preserve">and furnaces </w:t>
      </w:r>
      <w:r w:rsidRPr="001D07B3">
        <w:t>are included in the emissions and fuel consumption calculations, even if they were partially operated during 20</w:t>
      </w:r>
      <w:r>
        <w:t>1</w:t>
      </w:r>
      <w:r w:rsidRPr="001D07B3">
        <w:t xml:space="preserve">8. </w:t>
      </w:r>
      <w:r>
        <w:t xml:space="preserve"> </w:t>
      </w:r>
    </w:p>
    <w:p w14:paraId="46812FF9" w14:textId="69399309" w:rsidR="00F20D46" w:rsidRDefault="00F20D46" w:rsidP="00BA111E">
      <w:pPr>
        <w:pStyle w:val="BodyText"/>
      </w:pPr>
      <w:r>
        <w:t xml:space="preserve">Emissions for boilers and furnaces are calculated based on fuel usage. </w:t>
      </w:r>
      <w:r w:rsidRPr="001D07B3">
        <w:t xml:space="preserve">The fuel usage for some </w:t>
      </w:r>
      <w:r>
        <w:t xml:space="preserve">of the </w:t>
      </w:r>
      <w:r w:rsidRPr="001D07B3">
        <w:t xml:space="preserve">boilers </w:t>
      </w:r>
      <w:r>
        <w:t>was</w:t>
      </w:r>
      <w:r w:rsidRPr="001D07B3">
        <w:t xml:space="preserve"> provided from fuel meter readings. These known usages are subtracted from the total base wide natural gas</w:t>
      </w:r>
      <w:r>
        <w:t xml:space="preserve"> and LPG</w:t>
      </w:r>
      <w:r w:rsidRPr="001D07B3">
        <w:t xml:space="preserve"> usage. The remaining natural gas</w:t>
      </w:r>
      <w:r>
        <w:t xml:space="preserve"> and LPG</w:t>
      </w:r>
      <w:r w:rsidRPr="001D07B3">
        <w:t xml:space="preserve"> totals are allocated to the </w:t>
      </w:r>
      <w:r>
        <w:t>unmetered</w:t>
      </w:r>
      <w:r w:rsidRPr="001D07B3">
        <w:t xml:space="preserve"> boilers </w:t>
      </w:r>
      <w:r>
        <w:t xml:space="preserve">and furnaces </w:t>
      </w:r>
      <w:r w:rsidRPr="001D07B3">
        <w:t>based upon the ratio between individual boiler</w:t>
      </w:r>
      <w:r>
        <w:t>/furnace</w:t>
      </w:r>
      <w:r w:rsidRPr="001D07B3">
        <w:t xml:space="preserve"> capacity</w:t>
      </w:r>
      <w:r>
        <w:t xml:space="preserve">. </w:t>
      </w:r>
      <w:r>
        <w:rPr>
          <w:kern w:val="0"/>
        </w:rPr>
        <w:t>Further details are listed below in their appropriate sections</w:t>
      </w:r>
      <w:r w:rsidR="004463BF">
        <w:rPr>
          <w:kern w:val="0"/>
        </w:rPr>
        <w:t>.</w:t>
      </w:r>
    </w:p>
    <w:p w14:paraId="651A3FB1" w14:textId="77777777" w:rsidR="00675C26" w:rsidRPr="001D07B3" w:rsidRDefault="00456AC8" w:rsidP="00CF16DE">
      <w:pPr>
        <w:pStyle w:val="Heading3"/>
      </w:pPr>
      <w:bookmarkStart w:id="47" w:name="_Toc122623148"/>
      <w:r>
        <w:t>Natural Gas</w:t>
      </w:r>
      <w:bookmarkEnd w:id="47"/>
    </w:p>
    <w:p w14:paraId="26F0274F" w14:textId="77777777" w:rsidR="005E33E9" w:rsidRDefault="00F20D46" w:rsidP="00724992">
      <w:pPr>
        <w:pStyle w:val="BodyText"/>
      </w:pPr>
      <w:r>
        <w:t>EFs for n</w:t>
      </w:r>
      <w:r w:rsidRPr="001D407F">
        <w:t>atural gas boiler</w:t>
      </w:r>
      <w:r>
        <w:t xml:space="preserve">s and furnaces </w:t>
      </w:r>
      <w:r w:rsidRPr="001D407F">
        <w:t xml:space="preserve">are </w:t>
      </w:r>
      <w:r>
        <w:t xml:space="preserve">listed in </w:t>
      </w:r>
      <w:r w:rsidRPr="00491F7D">
        <w:rPr>
          <w:i/>
        </w:rPr>
        <w:t xml:space="preserve">SBCAPCD-Approved </w:t>
      </w:r>
      <w:r>
        <w:rPr>
          <w:i/>
        </w:rPr>
        <w:t>Toxic Air Contaminants (</w:t>
      </w:r>
      <w:r w:rsidRPr="00491F7D">
        <w:rPr>
          <w:i/>
        </w:rPr>
        <w:t>TAC</w:t>
      </w:r>
      <w:r>
        <w:rPr>
          <w:i/>
        </w:rPr>
        <w:t>)</w:t>
      </w:r>
      <w:r w:rsidRPr="00491F7D">
        <w:rPr>
          <w:i/>
        </w:rPr>
        <w:t xml:space="preserve"> Emission Factors.xlsx.</w:t>
      </w:r>
      <w:r w:rsidRPr="001D407F">
        <w:t xml:space="preserve"> </w:t>
      </w:r>
    </w:p>
    <w:p w14:paraId="3B0A5A25" w14:textId="1D38CBD3" w:rsidR="00420E07" w:rsidRDefault="00F20D46" w:rsidP="00724992">
      <w:pPr>
        <w:pStyle w:val="BodyText"/>
        <w:spacing w:after="240"/>
      </w:pPr>
      <w:r>
        <w:t>The e</w:t>
      </w:r>
      <w:r w:rsidRPr="00E20CE1">
        <w:t>mission</w:t>
      </w:r>
      <w:r>
        <w:t>s</w:t>
      </w:r>
      <w:r w:rsidRPr="00E20CE1">
        <w:t xml:space="preserve"> calculation for natural gas boilers is provided in </w:t>
      </w:r>
      <w:r w:rsidRPr="00724992">
        <w:rPr>
          <w:bCs/>
        </w:rPr>
        <w:t>Appendix C</w:t>
      </w:r>
      <w:r w:rsidRPr="00E20CE1">
        <w:t xml:space="preserve">, Calculation </w:t>
      </w:r>
      <w:r>
        <w:t>ID 2</w:t>
      </w:r>
      <w:r w:rsidRPr="00E20CE1">
        <w:t>a.</w:t>
      </w:r>
      <w:r w:rsidR="00580AEE">
        <w:t xml:space="preserve"> </w:t>
      </w:r>
      <w:r w:rsidR="00F677BE">
        <w:t>Calculation methodology is shown below.</w:t>
      </w:r>
    </w:p>
    <w:tbl>
      <w:tblPr>
        <w:tblStyle w:val="TableGrid"/>
        <w:tblW w:w="9463" w:type="dxa"/>
        <w:jc w:val="center"/>
        <w:tblLayout w:type="fixed"/>
        <w:tblLook w:val="04A0" w:firstRow="1" w:lastRow="0" w:firstColumn="1" w:lastColumn="0" w:noHBand="0" w:noVBand="1"/>
      </w:tblPr>
      <w:tblGrid>
        <w:gridCol w:w="2515"/>
        <w:gridCol w:w="6948"/>
      </w:tblGrid>
      <w:tr w:rsidR="00F20D46" w14:paraId="71FD05EB" w14:textId="77777777" w:rsidTr="00724992">
        <w:trPr>
          <w:trHeight w:val="135"/>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4EC1D493" w14:textId="77777777" w:rsidR="00F20D46" w:rsidRDefault="00F20D46" w:rsidP="0071009E">
            <w:pPr>
              <w:rPr>
                <w:rFonts w:asciiTheme="minorHAnsi" w:hAnsiTheme="minorHAnsi" w:cstheme="minorBidi"/>
                <w:b/>
                <w:kern w:val="0"/>
              </w:rPr>
            </w:pPr>
            <w:r>
              <w:rPr>
                <w:b/>
              </w:rPr>
              <w:t>Inputs</w:t>
            </w:r>
          </w:p>
        </w:tc>
        <w:tc>
          <w:tcPr>
            <w:tcW w:w="6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04D98D" w14:textId="77777777" w:rsidR="00F20D46" w:rsidRDefault="00F20D46">
            <w:r>
              <w:t>BQ = Base Quantity (MMscf/year)</w:t>
            </w:r>
          </w:p>
          <w:p w14:paraId="3E1AE15F" w14:textId="77777777" w:rsidR="00F20D46" w:rsidRDefault="00F20D46">
            <w:r>
              <w:t>BR = Boiler Rating (MMBtu/hr)</w:t>
            </w:r>
          </w:p>
          <w:p w14:paraId="2844C9C3" w14:textId="77777777" w:rsidR="00F20D46" w:rsidRDefault="00F20D46">
            <w:r>
              <w:t>EF</w:t>
            </w:r>
            <w:r>
              <w:rPr>
                <w:vertAlign w:val="subscript"/>
              </w:rPr>
              <w:t xml:space="preserve">p </w:t>
            </w:r>
            <w:r>
              <w:t>= Emission Factor for pollutant p (lbs emitted/MMscf)</w:t>
            </w:r>
          </w:p>
        </w:tc>
      </w:tr>
      <w:tr w:rsidR="00F20D46" w14:paraId="6C9AAD30" w14:textId="77777777" w:rsidTr="00724992">
        <w:trPr>
          <w:trHeight w:val="575"/>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12D8FE89" w14:textId="77777777" w:rsidR="00F20D46" w:rsidRDefault="00F20D46">
            <w:pPr>
              <w:rPr>
                <w:b/>
              </w:rPr>
            </w:pPr>
            <w:r>
              <w:rPr>
                <w:b/>
              </w:rPr>
              <w:t>Outputs</w:t>
            </w:r>
          </w:p>
        </w:tc>
        <w:tc>
          <w:tcPr>
            <w:tcW w:w="6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A9927B" w14:textId="77777777" w:rsidR="00F20D46" w:rsidRDefault="00F20D46">
            <w:pPr>
              <w:rPr>
                <w:position w:val="-28"/>
              </w:rPr>
            </w:pPr>
            <w:r>
              <w:rPr>
                <w:position w:val="-28"/>
              </w:rPr>
              <w:t>E</w:t>
            </w:r>
            <w:r>
              <w:rPr>
                <w:position w:val="-28"/>
                <w:vertAlign w:val="subscript"/>
              </w:rPr>
              <w:t>pY</w:t>
            </w:r>
            <w:r>
              <w:rPr>
                <w:position w:val="-28"/>
              </w:rPr>
              <w:t xml:space="preserve"> = Emission for pollutant p (lbs/year)</w:t>
            </w:r>
          </w:p>
          <w:p w14:paraId="696541D0" w14:textId="77777777" w:rsidR="00F20D46" w:rsidRDefault="00F20D46">
            <w:pPr>
              <w:rPr>
                <w:position w:val="-28"/>
              </w:rPr>
            </w:pPr>
            <w:r>
              <w:rPr>
                <w:position w:val="-28"/>
              </w:rPr>
              <w:t>E</w:t>
            </w:r>
            <w:r>
              <w:rPr>
                <w:position w:val="-28"/>
                <w:vertAlign w:val="subscript"/>
              </w:rPr>
              <w:t>pH</w:t>
            </w:r>
            <w:r>
              <w:rPr>
                <w:position w:val="-28"/>
              </w:rPr>
              <w:t xml:space="preserve"> = Emission for pollutant p (lbs/hour)</w:t>
            </w:r>
          </w:p>
        </w:tc>
      </w:tr>
      <w:tr w:rsidR="00F20D46" w14:paraId="7D73B3FF" w14:textId="77777777" w:rsidTr="00724992">
        <w:trPr>
          <w:trHeight w:val="135"/>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04F30879" w14:textId="77777777" w:rsidR="00F20D46" w:rsidRDefault="00F20D46">
            <w:pPr>
              <w:rPr>
                <w:b/>
              </w:rPr>
            </w:pPr>
            <w:r>
              <w:rPr>
                <w:b/>
              </w:rPr>
              <w:t>Calculation</w:t>
            </w:r>
          </w:p>
        </w:tc>
        <w:tc>
          <w:tcPr>
            <w:tcW w:w="6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8AB26" w14:textId="77777777" w:rsidR="00F20D46" w:rsidRDefault="00F20D46">
            <w:pPr>
              <w:jc w:val="center"/>
              <w:rPr>
                <w:position w:val="-14"/>
              </w:rPr>
            </w:pPr>
          </w:p>
          <w:p w14:paraId="4DEABC8D" w14:textId="77777777" w:rsidR="00F20D46" w:rsidRDefault="00F20D46">
            <w:pPr>
              <w:jc w:val="center"/>
              <w:rPr>
                <w:position w:val="-14"/>
              </w:rPr>
            </w:pPr>
            <w:r>
              <w:rPr>
                <w:rFonts w:asciiTheme="minorHAnsi" w:eastAsiaTheme="minorEastAsia" w:hAnsiTheme="minorHAnsi" w:cstheme="minorBidi"/>
                <w:position w:val="-14"/>
              </w:rPr>
              <w:object w:dxaOrig="2420" w:dyaOrig="570" w14:anchorId="2B66DD7A">
                <v:shape id="_x0000_i1027" type="#_x0000_t75" style="width:121pt;height:29pt" o:ole="">
                  <v:imagedata r:id="rId26" o:title=""/>
                </v:shape>
                <o:OLEObject Type="Embed" ProgID="Equation.3" ShapeID="_x0000_i1027" DrawAspect="Content" ObjectID="_1735313128" r:id="rId27"/>
              </w:object>
            </w:r>
          </w:p>
          <w:p w14:paraId="41504EDB" w14:textId="77777777" w:rsidR="00F20D46" w:rsidRDefault="00F20D46">
            <w:pPr>
              <w:jc w:val="center"/>
              <w:rPr>
                <w:position w:val="-12"/>
              </w:rPr>
            </w:pPr>
          </w:p>
          <w:p w14:paraId="40EDF509" w14:textId="77777777" w:rsidR="00F20D46" w:rsidRDefault="00F20D46">
            <w:pPr>
              <w:ind w:left="-18"/>
              <w:jc w:val="center"/>
              <w:rPr>
                <w:position w:val="-24"/>
              </w:rPr>
            </w:pPr>
            <w:r>
              <w:rPr>
                <w:rFonts w:asciiTheme="minorHAnsi" w:eastAsiaTheme="minorEastAsia" w:hAnsiTheme="minorHAnsi" w:cstheme="minorBidi"/>
                <w:position w:val="-24"/>
              </w:rPr>
              <w:object w:dxaOrig="2400" w:dyaOrig="930" w14:anchorId="244B5E46">
                <v:shape id="_x0000_i1028" type="#_x0000_t75" style="width:120pt;height:45pt" o:ole="">
                  <v:imagedata r:id="rId28" o:title=""/>
                </v:shape>
                <o:OLEObject Type="Embed" ProgID="Equation.3" ShapeID="_x0000_i1028" DrawAspect="Content" ObjectID="_1735313129" r:id="rId29"/>
              </w:object>
            </w:r>
          </w:p>
          <w:p w14:paraId="03DE2D12" w14:textId="77777777" w:rsidR="00F20D46" w:rsidRDefault="00F20D46">
            <w:pPr>
              <w:ind w:left="-18"/>
              <w:jc w:val="center"/>
              <w:rPr>
                <w:position w:val="-24"/>
              </w:rPr>
            </w:pPr>
          </w:p>
        </w:tc>
      </w:tr>
      <w:tr w:rsidR="00F20D46" w14:paraId="00189B9E" w14:textId="77777777" w:rsidTr="00724992">
        <w:trPr>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5ACD4122" w14:textId="77777777" w:rsidR="00F20D46" w:rsidRDefault="00F20D46">
            <w:pPr>
              <w:rPr>
                <w:b/>
              </w:rPr>
            </w:pPr>
            <w:r>
              <w:rPr>
                <w:b/>
              </w:rPr>
              <w:t>Notes</w:t>
            </w:r>
          </w:p>
        </w:tc>
        <w:tc>
          <w:tcPr>
            <w:tcW w:w="6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7E8BD" w14:textId="4F652F20" w:rsidR="00F20D46" w:rsidRDefault="00F20D46" w:rsidP="001532E2">
            <w:r>
              <w:t>1050 Btu = 1 cubic feet of natural gas</w:t>
            </w:r>
          </w:p>
        </w:tc>
      </w:tr>
    </w:tbl>
    <w:p w14:paraId="5335A5FA" w14:textId="77777777" w:rsidR="00A85572" w:rsidRDefault="00527C02" w:rsidP="00BA111E">
      <w:pPr>
        <w:tabs>
          <w:tab w:val="left" w:pos="900"/>
        </w:tabs>
        <w:ind w:left="90"/>
        <w:rPr>
          <w:kern w:val="0"/>
          <w:sz w:val="18"/>
          <w:szCs w:val="18"/>
        </w:rPr>
      </w:pPr>
      <w:r w:rsidRPr="00D3430F">
        <w:rPr>
          <w:b/>
          <w:kern w:val="0"/>
          <w:sz w:val="18"/>
          <w:szCs w:val="18"/>
        </w:rPr>
        <w:t>Notes:</w:t>
      </w:r>
      <w:r w:rsidRPr="00D3430F">
        <w:rPr>
          <w:kern w:val="0"/>
          <w:sz w:val="18"/>
          <w:szCs w:val="18"/>
        </w:rPr>
        <w:tab/>
      </w:r>
      <w:r w:rsidR="00A85572">
        <w:rPr>
          <w:kern w:val="0"/>
          <w:sz w:val="18"/>
          <w:szCs w:val="18"/>
        </w:rPr>
        <w:t xml:space="preserve">lbs – pounds </w:t>
      </w:r>
    </w:p>
    <w:p w14:paraId="4B16A0BD" w14:textId="4C2D4A93" w:rsidR="00821924" w:rsidRPr="00D3430F" w:rsidRDefault="00A85572" w:rsidP="00BA111E">
      <w:pPr>
        <w:tabs>
          <w:tab w:val="left" w:pos="900"/>
        </w:tabs>
        <w:ind w:left="90"/>
        <w:rPr>
          <w:kern w:val="0"/>
          <w:sz w:val="18"/>
          <w:szCs w:val="18"/>
        </w:rPr>
      </w:pPr>
      <w:r>
        <w:rPr>
          <w:b/>
          <w:kern w:val="0"/>
          <w:sz w:val="18"/>
          <w:szCs w:val="18"/>
        </w:rPr>
        <w:tab/>
      </w:r>
      <w:r w:rsidR="008E2EE4" w:rsidRPr="00D3430F">
        <w:rPr>
          <w:kern w:val="0"/>
          <w:sz w:val="18"/>
          <w:szCs w:val="18"/>
        </w:rPr>
        <w:t>MMBtu – million British thermal units</w:t>
      </w:r>
    </w:p>
    <w:p w14:paraId="3E21502C" w14:textId="77777777" w:rsidR="0059564F" w:rsidRPr="00D3430F" w:rsidRDefault="00821924" w:rsidP="00EB5858">
      <w:pPr>
        <w:tabs>
          <w:tab w:val="left" w:pos="900"/>
        </w:tabs>
        <w:ind w:left="180"/>
        <w:rPr>
          <w:kern w:val="0"/>
          <w:sz w:val="18"/>
          <w:szCs w:val="18"/>
        </w:rPr>
      </w:pPr>
      <w:r w:rsidRPr="00D3430F">
        <w:rPr>
          <w:kern w:val="0"/>
          <w:sz w:val="18"/>
          <w:szCs w:val="18"/>
        </w:rPr>
        <w:tab/>
      </w:r>
      <w:r w:rsidR="0059564F" w:rsidRPr="00D3430F">
        <w:rPr>
          <w:kern w:val="0"/>
          <w:sz w:val="18"/>
          <w:szCs w:val="18"/>
        </w:rPr>
        <w:t>MMscf – million standard cubic feet</w:t>
      </w:r>
    </w:p>
    <w:p w14:paraId="3FA3014F" w14:textId="77777777" w:rsidR="00A85572" w:rsidRDefault="00A85572">
      <w:pPr>
        <w:jc w:val="left"/>
        <w:rPr>
          <w:rFonts w:ascii="Arial Bold" w:hAnsi="Arial Bold" w:cs="Arial Bold"/>
          <w:b/>
          <w:bCs/>
        </w:rPr>
      </w:pPr>
      <w:r>
        <w:br w:type="page"/>
      </w:r>
    </w:p>
    <w:p w14:paraId="1F0D8379" w14:textId="77CDCD4A" w:rsidR="009319DA" w:rsidRDefault="00B374DF" w:rsidP="00675C26">
      <w:pPr>
        <w:pStyle w:val="Heading3"/>
      </w:pPr>
      <w:bookmarkStart w:id="48" w:name="_Toc122623149"/>
      <w:r w:rsidRPr="00724992">
        <w:lastRenderedPageBreak/>
        <w:t xml:space="preserve">Liquefied </w:t>
      </w:r>
      <w:r>
        <w:t>P</w:t>
      </w:r>
      <w:r w:rsidRPr="00724992">
        <w:t xml:space="preserve">ropane </w:t>
      </w:r>
      <w:r>
        <w:t>Ga</w:t>
      </w:r>
      <w:r w:rsidRPr="00724992">
        <w:t>s</w:t>
      </w:r>
      <w:bookmarkEnd w:id="48"/>
    </w:p>
    <w:p w14:paraId="64798A7A" w14:textId="72D9C265" w:rsidR="00063476" w:rsidRDefault="00063476" w:rsidP="00BA111E">
      <w:pPr>
        <w:pStyle w:val="BodyText"/>
      </w:pPr>
      <w:r w:rsidRPr="0095520A">
        <w:t xml:space="preserve">EFs for LPG boilers </w:t>
      </w:r>
      <w:r>
        <w:t xml:space="preserve">and furnaces </w:t>
      </w:r>
      <w:r w:rsidRPr="0095520A">
        <w:t xml:space="preserve">are </w:t>
      </w:r>
      <w:r>
        <w:t xml:space="preserve">listed in </w:t>
      </w:r>
      <w:r w:rsidRPr="00491F7D">
        <w:rPr>
          <w:i/>
          <w:iCs/>
        </w:rPr>
        <w:t xml:space="preserve">SBCAPCD-Approved </w:t>
      </w:r>
      <w:r w:rsidRPr="008E06BF">
        <w:rPr>
          <w:i/>
          <w:iCs/>
        </w:rPr>
        <w:t>TAC Emission Factors.xlsx</w:t>
      </w:r>
      <w:r w:rsidRPr="001D407F">
        <w:t>.</w:t>
      </w:r>
    </w:p>
    <w:p w14:paraId="25C25C23" w14:textId="2D499AF4" w:rsidR="009319DA" w:rsidRPr="003B6DB6" w:rsidRDefault="0063083B" w:rsidP="00724992">
      <w:pPr>
        <w:pStyle w:val="BodyText"/>
        <w:spacing w:after="240"/>
      </w:pPr>
      <w:r>
        <w:t>E</w:t>
      </w:r>
      <w:r w:rsidR="008561F7">
        <w:t>mission</w:t>
      </w:r>
      <w:r>
        <w:t>s</w:t>
      </w:r>
      <w:r w:rsidR="00F91BB2" w:rsidRPr="001D07B3">
        <w:t xml:space="preserve"> calculation for LPG boilers is provided in Appendix C, Calculation </w:t>
      </w:r>
      <w:r w:rsidR="002C6418">
        <w:t xml:space="preserve">ID </w:t>
      </w:r>
      <w:r w:rsidR="00063476">
        <w:t>2</w:t>
      </w:r>
      <w:r w:rsidR="00F91BB2" w:rsidRPr="001D07B3">
        <w:t>b.</w:t>
      </w:r>
      <w:r w:rsidR="00F677BE">
        <w:t xml:space="preserve"> </w:t>
      </w:r>
      <w:r w:rsidR="00F677BE" w:rsidRPr="003B6DB6">
        <w:t>Calculation methodology is shown below.</w:t>
      </w:r>
    </w:p>
    <w:tbl>
      <w:tblPr>
        <w:tblStyle w:val="TableGrid"/>
        <w:tblW w:w="9540" w:type="dxa"/>
        <w:tblLayout w:type="fixed"/>
        <w:tblLook w:val="04A0" w:firstRow="1" w:lastRow="0" w:firstColumn="1" w:lastColumn="0" w:noHBand="0" w:noVBand="1"/>
      </w:tblPr>
      <w:tblGrid>
        <w:gridCol w:w="2776"/>
        <w:gridCol w:w="6764"/>
      </w:tblGrid>
      <w:tr w:rsidR="00063476" w14:paraId="226A31AE" w14:textId="77777777" w:rsidTr="00063476">
        <w:trPr>
          <w:trHeight w:val="135"/>
        </w:trPr>
        <w:tc>
          <w:tcPr>
            <w:tcW w:w="2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6749B313" w14:textId="77777777" w:rsidR="00063476" w:rsidRDefault="00063476">
            <w:pPr>
              <w:rPr>
                <w:rFonts w:asciiTheme="minorHAnsi" w:hAnsiTheme="minorHAnsi" w:cstheme="minorBidi"/>
                <w:b/>
                <w:kern w:val="0"/>
              </w:rPr>
            </w:pPr>
            <w:r>
              <w:rPr>
                <w:b/>
              </w:rPr>
              <w:t>Inputs</w:t>
            </w:r>
          </w:p>
        </w:tc>
        <w:tc>
          <w:tcPr>
            <w:tcW w:w="67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7D94A" w14:textId="52A887A7" w:rsidR="00063476" w:rsidRDefault="00063476">
            <w:r>
              <w:t xml:space="preserve">BQ </w:t>
            </w:r>
            <w:r w:rsidR="0040002E">
              <w:t>= Base</w:t>
            </w:r>
            <w:r>
              <w:t xml:space="preserve"> Quantity (gal/year)</w:t>
            </w:r>
          </w:p>
          <w:p w14:paraId="5807A93F" w14:textId="77777777" w:rsidR="00063476" w:rsidRDefault="00063476">
            <w:r>
              <w:t>BR = Boiler Rating (MMBtu/hour)</w:t>
            </w:r>
          </w:p>
          <w:p w14:paraId="38F4CD06" w14:textId="77777777" w:rsidR="00063476" w:rsidRDefault="00063476">
            <w:r>
              <w:t>EF</w:t>
            </w:r>
            <w:r>
              <w:rPr>
                <w:vertAlign w:val="subscript"/>
              </w:rPr>
              <w:t xml:space="preserve">p </w:t>
            </w:r>
            <w:r>
              <w:t>= Emission Factor for pollutant p (lbs emitted/1000 gal)</w:t>
            </w:r>
          </w:p>
        </w:tc>
      </w:tr>
      <w:tr w:rsidR="00063476" w14:paraId="078B6C9F" w14:textId="77777777" w:rsidTr="00063476">
        <w:trPr>
          <w:trHeight w:val="575"/>
        </w:trPr>
        <w:tc>
          <w:tcPr>
            <w:tcW w:w="2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5F009329" w14:textId="77777777" w:rsidR="00063476" w:rsidRDefault="00063476">
            <w:pPr>
              <w:rPr>
                <w:b/>
              </w:rPr>
            </w:pPr>
            <w:r>
              <w:rPr>
                <w:b/>
              </w:rPr>
              <w:t>Outputs</w:t>
            </w:r>
          </w:p>
        </w:tc>
        <w:tc>
          <w:tcPr>
            <w:tcW w:w="67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1A7984" w14:textId="77777777" w:rsidR="00063476" w:rsidRDefault="00063476">
            <w:pPr>
              <w:rPr>
                <w:position w:val="-28"/>
              </w:rPr>
            </w:pPr>
            <w:r>
              <w:rPr>
                <w:position w:val="-28"/>
              </w:rPr>
              <w:t>E</w:t>
            </w:r>
            <w:r>
              <w:rPr>
                <w:position w:val="-28"/>
                <w:vertAlign w:val="subscript"/>
              </w:rPr>
              <w:t>pY</w:t>
            </w:r>
            <w:r>
              <w:rPr>
                <w:position w:val="-28"/>
              </w:rPr>
              <w:t xml:space="preserve"> = Emission for pollutant p (lbs/year)</w:t>
            </w:r>
          </w:p>
          <w:p w14:paraId="76B48CD3" w14:textId="77777777" w:rsidR="00063476" w:rsidRDefault="00063476">
            <w:pPr>
              <w:rPr>
                <w:position w:val="-28"/>
              </w:rPr>
            </w:pPr>
            <w:r>
              <w:rPr>
                <w:position w:val="-28"/>
              </w:rPr>
              <w:t>E</w:t>
            </w:r>
            <w:r>
              <w:rPr>
                <w:position w:val="-28"/>
                <w:vertAlign w:val="subscript"/>
              </w:rPr>
              <w:t>pH</w:t>
            </w:r>
            <w:r>
              <w:rPr>
                <w:position w:val="-28"/>
              </w:rPr>
              <w:t xml:space="preserve"> = Emission for pollutant p (lbs/hour)</w:t>
            </w:r>
          </w:p>
        </w:tc>
      </w:tr>
      <w:tr w:rsidR="00063476" w14:paraId="25CA12EB" w14:textId="77777777" w:rsidTr="00063476">
        <w:trPr>
          <w:trHeight w:val="135"/>
        </w:trPr>
        <w:tc>
          <w:tcPr>
            <w:tcW w:w="2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0AD2CDE1" w14:textId="77777777" w:rsidR="00063476" w:rsidRDefault="00063476">
            <w:pPr>
              <w:rPr>
                <w:b/>
              </w:rPr>
            </w:pPr>
            <w:r>
              <w:rPr>
                <w:b/>
              </w:rPr>
              <w:t>Calculations</w:t>
            </w:r>
          </w:p>
        </w:tc>
        <w:tc>
          <w:tcPr>
            <w:tcW w:w="67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30FA78" w14:textId="77777777" w:rsidR="00063476" w:rsidRDefault="00063476">
            <w:pPr>
              <w:jc w:val="center"/>
              <w:rPr>
                <w:position w:val="-24"/>
              </w:rPr>
            </w:pPr>
          </w:p>
          <w:p w14:paraId="76059D3D" w14:textId="77777777" w:rsidR="00063476" w:rsidRDefault="00063476">
            <w:pPr>
              <w:jc w:val="center"/>
              <w:rPr>
                <w:position w:val="-24"/>
              </w:rPr>
            </w:pPr>
            <w:r>
              <w:rPr>
                <w:rFonts w:asciiTheme="minorHAnsi" w:eastAsiaTheme="minorEastAsia" w:hAnsiTheme="minorHAnsi" w:cstheme="minorBidi"/>
                <w:position w:val="-24"/>
              </w:rPr>
              <w:object w:dxaOrig="2460" w:dyaOrig="960" w14:anchorId="7A6C6BCF">
                <v:shape id="_x0000_i1029" type="#_x0000_t75" style="width:123pt;height:48pt" o:ole="">
                  <v:imagedata r:id="rId30" o:title=""/>
                </v:shape>
                <o:OLEObject Type="Embed" ProgID="Equation.3" ShapeID="_x0000_i1029" DrawAspect="Content" ObjectID="_1735313130" r:id="rId31"/>
              </w:object>
            </w:r>
          </w:p>
          <w:p w14:paraId="506E3095" w14:textId="77777777" w:rsidR="00063476" w:rsidRDefault="00063476">
            <w:pPr>
              <w:jc w:val="center"/>
              <w:rPr>
                <w:position w:val="-24"/>
              </w:rPr>
            </w:pPr>
          </w:p>
          <w:p w14:paraId="2E4AB50C" w14:textId="77777777" w:rsidR="00063476" w:rsidRDefault="00063476">
            <w:pPr>
              <w:jc w:val="center"/>
              <w:rPr>
                <w:position w:val="-24"/>
              </w:rPr>
            </w:pPr>
            <w:r>
              <w:rPr>
                <w:rFonts w:asciiTheme="minorHAnsi" w:eastAsiaTheme="minorEastAsia" w:hAnsiTheme="minorHAnsi" w:cstheme="minorBidi"/>
                <w:position w:val="-24"/>
              </w:rPr>
              <w:object w:dxaOrig="2450" w:dyaOrig="960" w14:anchorId="2C70CFDF">
                <v:shape id="_x0000_i1030" type="#_x0000_t75" style="width:122.5pt;height:48pt" o:ole="">
                  <v:imagedata r:id="rId32" o:title=""/>
                </v:shape>
                <o:OLEObject Type="Embed" ProgID="Equation.3" ShapeID="_x0000_i1030" DrawAspect="Content" ObjectID="_1735313131" r:id="rId33"/>
              </w:object>
            </w:r>
          </w:p>
          <w:p w14:paraId="03105CF0" w14:textId="77777777" w:rsidR="00063476" w:rsidRDefault="00063476">
            <w:pPr>
              <w:jc w:val="center"/>
            </w:pPr>
          </w:p>
        </w:tc>
      </w:tr>
      <w:tr w:rsidR="00063476" w14:paraId="56B62178" w14:textId="77777777" w:rsidTr="00063476">
        <w:tc>
          <w:tcPr>
            <w:tcW w:w="2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54448FE6" w14:textId="77777777" w:rsidR="00063476" w:rsidRDefault="00063476">
            <w:pPr>
              <w:rPr>
                <w:b/>
              </w:rPr>
            </w:pPr>
            <w:r>
              <w:rPr>
                <w:b/>
              </w:rPr>
              <w:t>Notes</w:t>
            </w:r>
          </w:p>
        </w:tc>
        <w:tc>
          <w:tcPr>
            <w:tcW w:w="67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5142D1" w14:textId="77777777" w:rsidR="00063476" w:rsidRDefault="00063476" w:rsidP="00724992">
            <w:pPr>
              <w:spacing w:after="60"/>
            </w:pPr>
            <w:r>
              <w:t>91.5 MMBtu = 1000 gallon of propane</w:t>
            </w:r>
          </w:p>
          <w:p w14:paraId="797D4B13" w14:textId="7BCA3AE9" w:rsidR="00063476" w:rsidRDefault="00063476">
            <w:r>
              <w:t xml:space="preserve">Emission factors are for LPG fired external combustion sources </w:t>
            </w:r>
            <w:r w:rsidR="00D70B8E">
              <w:t>&lt; </w:t>
            </w:r>
            <w:r>
              <w:t>10 MMBtu/hour.</w:t>
            </w:r>
          </w:p>
        </w:tc>
      </w:tr>
    </w:tbl>
    <w:p w14:paraId="37A2D8BD" w14:textId="6D969BCF" w:rsidR="00062447" w:rsidRDefault="005D7CF4" w:rsidP="006D5CD6">
      <w:pPr>
        <w:tabs>
          <w:tab w:val="left" w:pos="900"/>
        </w:tabs>
        <w:rPr>
          <w:kern w:val="0"/>
          <w:sz w:val="18"/>
          <w:szCs w:val="18"/>
        </w:rPr>
      </w:pPr>
      <w:r w:rsidRPr="00D3430F">
        <w:rPr>
          <w:b/>
          <w:kern w:val="0"/>
          <w:sz w:val="18"/>
          <w:szCs w:val="18"/>
        </w:rPr>
        <w:t>Notes:</w:t>
      </w:r>
      <w:r w:rsidRPr="00D3430F">
        <w:rPr>
          <w:kern w:val="0"/>
          <w:sz w:val="18"/>
          <w:szCs w:val="18"/>
        </w:rPr>
        <w:tab/>
      </w:r>
      <w:r w:rsidR="00062447">
        <w:rPr>
          <w:kern w:val="0"/>
          <w:sz w:val="18"/>
          <w:szCs w:val="18"/>
        </w:rPr>
        <w:t>gal – gallons</w:t>
      </w:r>
    </w:p>
    <w:p w14:paraId="5EECC2DF" w14:textId="307251E7" w:rsidR="00062447" w:rsidRDefault="00062447" w:rsidP="006D5CD6">
      <w:pPr>
        <w:tabs>
          <w:tab w:val="left" w:pos="900"/>
        </w:tabs>
        <w:rPr>
          <w:kern w:val="0"/>
          <w:sz w:val="18"/>
          <w:szCs w:val="18"/>
        </w:rPr>
      </w:pPr>
      <w:r>
        <w:rPr>
          <w:kern w:val="0"/>
          <w:sz w:val="18"/>
          <w:szCs w:val="18"/>
        </w:rPr>
        <w:tab/>
        <w:t xml:space="preserve">lbs – pounds </w:t>
      </w:r>
    </w:p>
    <w:p w14:paraId="242EE551" w14:textId="7D619390" w:rsidR="00821924" w:rsidRPr="00D3430F" w:rsidRDefault="00062447" w:rsidP="006D5CD6">
      <w:pPr>
        <w:tabs>
          <w:tab w:val="left" w:pos="900"/>
        </w:tabs>
        <w:rPr>
          <w:kern w:val="0"/>
          <w:sz w:val="18"/>
          <w:szCs w:val="18"/>
        </w:rPr>
      </w:pPr>
      <w:r>
        <w:rPr>
          <w:kern w:val="0"/>
          <w:sz w:val="18"/>
          <w:szCs w:val="18"/>
        </w:rPr>
        <w:tab/>
      </w:r>
      <w:r w:rsidR="008E2EE4" w:rsidRPr="00D3430F">
        <w:rPr>
          <w:kern w:val="0"/>
          <w:sz w:val="18"/>
          <w:szCs w:val="18"/>
        </w:rPr>
        <w:t>LPG</w:t>
      </w:r>
      <w:r w:rsidR="005D7CF4" w:rsidRPr="00D3430F">
        <w:rPr>
          <w:kern w:val="0"/>
          <w:sz w:val="18"/>
          <w:szCs w:val="18"/>
        </w:rPr>
        <w:t xml:space="preserve"> – liquefied propane gas</w:t>
      </w:r>
    </w:p>
    <w:p w14:paraId="36201D68" w14:textId="77777777" w:rsidR="00960F91" w:rsidRPr="00D3430F" w:rsidRDefault="00821924" w:rsidP="00EB5858">
      <w:pPr>
        <w:tabs>
          <w:tab w:val="left" w:pos="900"/>
        </w:tabs>
        <w:ind w:left="180"/>
        <w:rPr>
          <w:kern w:val="0"/>
          <w:sz w:val="18"/>
          <w:szCs w:val="18"/>
        </w:rPr>
      </w:pPr>
      <w:r w:rsidRPr="00D3430F">
        <w:rPr>
          <w:kern w:val="0"/>
          <w:sz w:val="18"/>
          <w:szCs w:val="18"/>
        </w:rPr>
        <w:tab/>
      </w:r>
      <w:r w:rsidR="0059564F" w:rsidRPr="00D3430F">
        <w:rPr>
          <w:kern w:val="0"/>
          <w:sz w:val="18"/>
          <w:szCs w:val="18"/>
        </w:rPr>
        <w:t>MMBtu – million British thermal units</w:t>
      </w:r>
    </w:p>
    <w:p w14:paraId="77E1C606" w14:textId="77777777" w:rsidR="008A3972" w:rsidRDefault="008A3972">
      <w:pPr>
        <w:jc w:val="left"/>
        <w:rPr>
          <w:rFonts w:ascii="Arial Bold" w:hAnsi="Arial Bold" w:cs="Arial Bold"/>
          <w:b/>
          <w:bCs/>
          <w:caps/>
        </w:rPr>
      </w:pPr>
      <w:r>
        <w:br w:type="page"/>
      </w:r>
    </w:p>
    <w:p w14:paraId="0914F57A" w14:textId="1842E64C" w:rsidR="002E03B0" w:rsidRPr="001D07B3" w:rsidRDefault="00473767" w:rsidP="00E80D5E">
      <w:pPr>
        <w:pStyle w:val="Heading2"/>
      </w:pPr>
      <w:bookmarkStart w:id="49" w:name="_Toc122623150"/>
      <w:r w:rsidRPr="001D07B3">
        <w:lastRenderedPageBreak/>
        <w:t xml:space="preserve">Food </w:t>
      </w:r>
      <w:r w:rsidR="00E04487" w:rsidRPr="001D07B3">
        <w:t>P</w:t>
      </w:r>
      <w:r w:rsidR="00331333">
        <w:t>reparation</w:t>
      </w:r>
      <w:bookmarkEnd w:id="49"/>
    </w:p>
    <w:p w14:paraId="041A02DF" w14:textId="1A19B9D4" w:rsidR="009B691A" w:rsidRDefault="009B691A" w:rsidP="00BA111E">
      <w:pPr>
        <w:pStyle w:val="BodyText"/>
      </w:pPr>
      <w:r>
        <w:t xml:space="preserve">Several restaurants and </w:t>
      </w:r>
      <w:r w:rsidR="0032769C">
        <w:t>fast-food</w:t>
      </w:r>
      <w:r>
        <w:t xml:space="preserve"> establishments operate at</w:t>
      </w:r>
      <w:r w:rsidRPr="001D07B3">
        <w:t xml:space="preserve"> Vandenberg </w:t>
      </w:r>
      <w:r w:rsidR="004055B1">
        <w:t>SFB</w:t>
      </w:r>
      <w:r>
        <w:t xml:space="preserve">. </w:t>
      </w:r>
      <w:r w:rsidRPr="001D07B3">
        <w:t xml:space="preserve">Emissions </w:t>
      </w:r>
      <w:r>
        <w:t>from cooking of food was calculated based on</w:t>
      </w:r>
      <w:r w:rsidRPr="001D07B3">
        <w:t xml:space="preserve"> </w:t>
      </w:r>
      <w:r>
        <w:t>quantity of food prepared and</w:t>
      </w:r>
      <w:r w:rsidR="0040002E">
        <w:t xml:space="preserve"> type of </w:t>
      </w:r>
      <w:r w:rsidR="00C509FA">
        <w:t>facility (</w:t>
      </w:r>
      <w:r w:rsidR="008A3972">
        <w:t>r</w:t>
      </w:r>
      <w:r w:rsidR="00C509FA">
        <w:t>estaurant or fast food)</w:t>
      </w:r>
      <w:r>
        <w:t>. EFs for cooking operations</w:t>
      </w:r>
      <w:r w:rsidRPr="00FD2B92">
        <w:t xml:space="preserve"> </w:t>
      </w:r>
      <w:r>
        <w:t>are from</w:t>
      </w:r>
      <w:r w:rsidRPr="00FD2B92">
        <w:t xml:space="preserve"> </w:t>
      </w:r>
      <w:r w:rsidRPr="00724992">
        <w:rPr>
          <w:i/>
          <w:iCs/>
        </w:rPr>
        <w:t>San Joaquin Valley Air Pollution Control District (SJVAPCD) Guidance for Air Dispersion Modeling</w:t>
      </w:r>
      <w:r>
        <w:t>.</w:t>
      </w:r>
    </w:p>
    <w:p w14:paraId="74ECC54E" w14:textId="77777777" w:rsidR="0036158A" w:rsidRDefault="0063083B" w:rsidP="00724992">
      <w:pPr>
        <w:pStyle w:val="BodyText"/>
        <w:spacing w:after="240"/>
        <w:rPr>
          <w:kern w:val="0"/>
        </w:rPr>
      </w:pPr>
      <w:r>
        <w:t>E</w:t>
      </w:r>
      <w:r w:rsidR="008561F7">
        <w:t>mission</w:t>
      </w:r>
      <w:r>
        <w:t>s</w:t>
      </w:r>
      <w:r w:rsidR="008561F7">
        <w:t xml:space="preserve"> </w:t>
      </w:r>
      <w:r w:rsidR="002E03B0" w:rsidRPr="001D07B3">
        <w:t xml:space="preserve">calculation for the food preparation are provided in Appendix C, Calculation </w:t>
      </w:r>
      <w:r w:rsidR="002C6418">
        <w:t xml:space="preserve">ID </w:t>
      </w:r>
      <w:r w:rsidR="009B691A">
        <w:t>3</w:t>
      </w:r>
      <w:r w:rsidR="002E03B0" w:rsidRPr="001D07B3">
        <w:t>.</w:t>
      </w:r>
      <w:r w:rsidR="00F677BE">
        <w:t xml:space="preserve">  </w:t>
      </w:r>
      <w:r w:rsidR="00F677BE">
        <w:rPr>
          <w:kern w:val="0"/>
        </w:rPr>
        <w:t>Calculation methodology is shown below.</w:t>
      </w:r>
    </w:p>
    <w:tbl>
      <w:tblPr>
        <w:tblStyle w:val="TableGrid"/>
        <w:tblW w:w="9465" w:type="dxa"/>
        <w:tblLayout w:type="fixed"/>
        <w:tblLook w:val="04A0" w:firstRow="1" w:lastRow="0" w:firstColumn="1" w:lastColumn="0" w:noHBand="0" w:noVBand="1"/>
      </w:tblPr>
      <w:tblGrid>
        <w:gridCol w:w="2717"/>
        <w:gridCol w:w="6748"/>
      </w:tblGrid>
      <w:tr w:rsidR="009B691A" w14:paraId="144C43A7" w14:textId="77777777" w:rsidTr="00724992">
        <w:trPr>
          <w:trHeight w:hRule="exact" w:val="576"/>
        </w:trPr>
        <w:tc>
          <w:tcPr>
            <w:tcW w:w="27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2F77EC29" w14:textId="77777777" w:rsidR="009B691A" w:rsidRDefault="009B691A">
            <w:pPr>
              <w:rPr>
                <w:rFonts w:asciiTheme="minorHAnsi" w:hAnsiTheme="minorHAnsi" w:cstheme="minorBidi"/>
                <w:b/>
                <w:kern w:val="0"/>
              </w:rPr>
            </w:pPr>
            <w:r>
              <w:rPr>
                <w:b/>
              </w:rPr>
              <w:t>Inputs</w:t>
            </w:r>
          </w:p>
        </w:tc>
        <w:tc>
          <w:tcPr>
            <w:tcW w:w="67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BA9E0" w14:textId="77777777" w:rsidR="009B691A" w:rsidRDefault="009B691A">
            <w:r>
              <w:t>BQ = Base Quantity (tons of food/year)</w:t>
            </w:r>
          </w:p>
          <w:p w14:paraId="0DE7E516" w14:textId="33B33A97" w:rsidR="009B691A" w:rsidRDefault="009B691A" w:rsidP="00A722CE">
            <w:r>
              <w:t>EF</w:t>
            </w:r>
            <w:r>
              <w:rPr>
                <w:vertAlign w:val="subscript"/>
              </w:rPr>
              <w:t xml:space="preserve">p </w:t>
            </w:r>
            <w:r>
              <w:t>= Emission Factor for pollutant p (lbs/ton of food)</w:t>
            </w:r>
          </w:p>
        </w:tc>
      </w:tr>
      <w:tr w:rsidR="009B691A" w14:paraId="05DF8722" w14:textId="77777777" w:rsidTr="00724992">
        <w:trPr>
          <w:trHeight w:val="432"/>
        </w:trPr>
        <w:tc>
          <w:tcPr>
            <w:tcW w:w="27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4CCC1C28" w14:textId="77777777" w:rsidR="009B691A" w:rsidRDefault="009B691A">
            <w:pPr>
              <w:rPr>
                <w:b/>
              </w:rPr>
            </w:pPr>
            <w:r>
              <w:rPr>
                <w:b/>
              </w:rPr>
              <w:t>Outputs</w:t>
            </w:r>
          </w:p>
        </w:tc>
        <w:tc>
          <w:tcPr>
            <w:tcW w:w="67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C021DB" w14:textId="7DDB7131" w:rsidR="009B691A" w:rsidRDefault="009B691A" w:rsidP="00A722CE">
            <w:pPr>
              <w:rPr>
                <w:position w:val="-28"/>
              </w:rPr>
            </w:pPr>
            <w:r>
              <w:rPr>
                <w:position w:val="-28"/>
              </w:rPr>
              <w:t>E</w:t>
            </w:r>
            <w:r>
              <w:rPr>
                <w:position w:val="-28"/>
                <w:vertAlign w:val="subscript"/>
              </w:rPr>
              <w:t>pY</w:t>
            </w:r>
            <w:r>
              <w:rPr>
                <w:position w:val="-28"/>
              </w:rPr>
              <w:t xml:space="preserve"> = Emission for pollutant p (lbs/year)</w:t>
            </w:r>
          </w:p>
        </w:tc>
      </w:tr>
      <w:tr w:rsidR="009B691A" w14:paraId="455702BC" w14:textId="77777777" w:rsidTr="009B691A">
        <w:trPr>
          <w:trHeight w:val="135"/>
        </w:trPr>
        <w:tc>
          <w:tcPr>
            <w:tcW w:w="27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6B4FDC25" w14:textId="77777777" w:rsidR="009B691A" w:rsidRDefault="009B691A">
            <w:pPr>
              <w:rPr>
                <w:b/>
              </w:rPr>
            </w:pPr>
            <w:r>
              <w:rPr>
                <w:b/>
              </w:rPr>
              <w:t>Calculations</w:t>
            </w:r>
          </w:p>
        </w:tc>
        <w:tc>
          <w:tcPr>
            <w:tcW w:w="67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DDB92" w14:textId="77777777" w:rsidR="00A722CE" w:rsidRDefault="00A722CE">
            <w:pPr>
              <w:jc w:val="center"/>
              <w:rPr>
                <w:rFonts w:asciiTheme="minorHAnsi" w:eastAsiaTheme="minorEastAsia" w:hAnsiTheme="minorHAnsi" w:cstheme="minorBidi"/>
              </w:rPr>
            </w:pPr>
          </w:p>
          <w:p w14:paraId="71BD6B81" w14:textId="33AA7095" w:rsidR="009B691A" w:rsidRDefault="009B691A">
            <w:pPr>
              <w:jc w:val="center"/>
              <w:rPr>
                <w:position w:val="-14"/>
              </w:rPr>
            </w:pPr>
            <w:r>
              <w:rPr>
                <w:rFonts w:asciiTheme="minorHAnsi" w:eastAsiaTheme="minorEastAsia" w:hAnsiTheme="minorHAnsi" w:cstheme="minorBidi"/>
                <w:position w:val="-14"/>
              </w:rPr>
              <w:object w:dxaOrig="2340" w:dyaOrig="540" w14:anchorId="7EE37899">
                <v:shape id="_x0000_i1031" type="#_x0000_t75" style="width:117pt;height:27pt" o:ole="">
                  <v:imagedata r:id="rId34" o:title=""/>
                </v:shape>
                <o:OLEObject Type="Embed" ProgID="Equation.3" ShapeID="_x0000_i1031" DrawAspect="Content" ObjectID="_1735313132" r:id="rId35"/>
              </w:object>
            </w:r>
          </w:p>
          <w:p w14:paraId="397B2C15" w14:textId="77777777" w:rsidR="009B691A" w:rsidRDefault="009B691A">
            <w:pPr>
              <w:jc w:val="center"/>
              <w:rPr>
                <w:position w:val="-12"/>
                <w:sz w:val="32"/>
                <w:szCs w:val="32"/>
              </w:rPr>
            </w:pPr>
          </w:p>
        </w:tc>
      </w:tr>
    </w:tbl>
    <w:p w14:paraId="6247E3DC" w14:textId="1E7212D1" w:rsidR="00A722CE" w:rsidRDefault="00A722CE" w:rsidP="00A722CE">
      <w:pPr>
        <w:tabs>
          <w:tab w:val="left" w:pos="900"/>
        </w:tabs>
        <w:rPr>
          <w:kern w:val="0"/>
          <w:sz w:val="18"/>
          <w:szCs w:val="18"/>
        </w:rPr>
      </w:pPr>
      <w:bookmarkStart w:id="50" w:name="_Toc43817437"/>
      <w:r w:rsidRPr="00D3430F">
        <w:rPr>
          <w:b/>
          <w:kern w:val="0"/>
          <w:sz w:val="18"/>
          <w:szCs w:val="18"/>
        </w:rPr>
        <w:t>Notes:</w:t>
      </w:r>
      <w:r w:rsidRPr="00D3430F">
        <w:rPr>
          <w:kern w:val="0"/>
          <w:sz w:val="18"/>
          <w:szCs w:val="18"/>
        </w:rPr>
        <w:tab/>
      </w:r>
      <w:r>
        <w:rPr>
          <w:kern w:val="0"/>
          <w:sz w:val="18"/>
          <w:szCs w:val="18"/>
        </w:rPr>
        <w:t xml:space="preserve">lbs – pounds </w:t>
      </w:r>
    </w:p>
    <w:p w14:paraId="3610CFB9" w14:textId="289E5356" w:rsidR="00F91BB2" w:rsidRPr="00B41575" w:rsidRDefault="009B691A" w:rsidP="00E80D5E">
      <w:pPr>
        <w:pStyle w:val="Heading2"/>
      </w:pPr>
      <w:bookmarkStart w:id="51" w:name="_Toc122623151"/>
      <w:r>
        <w:t xml:space="preserve">Process Heaters – Paint Booth </w:t>
      </w:r>
      <w:r w:rsidR="00240A30">
        <w:t>H</w:t>
      </w:r>
      <w:r>
        <w:t>eater</w:t>
      </w:r>
      <w:bookmarkEnd w:id="50"/>
      <w:bookmarkEnd w:id="51"/>
    </w:p>
    <w:p w14:paraId="3DFDB57D" w14:textId="1AAF7754" w:rsidR="00EB5858" w:rsidRDefault="009B691A" w:rsidP="00BA111E">
      <w:pPr>
        <w:pStyle w:val="BodyText"/>
      </w:pPr>
      <w:r>
        <w:t>T</w:t>
      </w:r>
      <w:r w:rsidRPr="00F92722">
        <w:t xml:space="preserve">here </w:t>
      </w:r>
      <w:r>
        <w:t>are three processes associated with</w:t>
      </w:r>
      <w:r w:rsidRPr="00F92722">
        <w:t xml:space="preserve"> </w:t>
      </w:r>
      <w:r>
        <w:t xml:space="preserve">paint booth heaters located at Vandenberg </w:t>
      </w:r>
      <w:r w:rsidR="004055B1">
        <w:t>SFB</w:t>
      </w:r>
      <w:r w:rsidRPr="00F92722">
        <w:t xml:space="preserve">. </w:t>
      </w:r>
      <w:r>
        <w:t>Emissions are calculated based on natural gas usage</w:t>
      </w:r>
      <w:r w:rsidRPr="001D07B3">
        <w:rPr>
          <w:kern w:val="0"/>
        </w:rPr>
        <w:t xml:space="preserve">. </w:t>
      </w:r>
      <w:r w:rsidRPr="0075245B">
        <w:rPr>
          <w:kern w:val="0"/>
        </w:rPr>
        <w:t xml:space="preserve">EFs for the </w:t>
      </w:r>
      <w:r>
        <w:rPr>
          <w:kern w:val="0"/>
        </w:rPr>
        <w:t>natural gas</w:t>
      </w:r>
      <w:r w:rsidRPr="0075245B">
        <w:rPr>
          <w:kern w:val="0"/>
        </w:rPr>
        <w:t xml:space="preserve"> paint booth </w:t>
      </w:r>
      <w:r>
        <w:rPr>
          <w:kern w:val="0"/>
        </w:rPr>
        <w:t>heaters</w:t>
      </w:r>
      <w:r w:rsidRPr="0075245B">
        <w:rPr>
          <w:kern w:val="0"/>
        </w:rPr>
        <w:t xml:space="preserve"> are </w:t>
      </w:r>
      <w:r>
        <w:t xml:space="preserve">listed in </w:t>
      </w:r>
      <w:r w:rsidRPr="0042340A">
        <w:rPr>
          <w:i/>
        </w:rPr>
        <w:t>SBCAPCD-Approved TAC Emission Factors.xlsx (Process Heater – Natural Gas)</w:t>
      </w:r>
      <w:r w:rsidRPr="0075245B">
        <w:t>.</w:t>
      </w:r>
      <w:r>
        <w:t xml:space="preserve"> </w:t>
      </w:r>
    </w:p>
    <w:p w14:paraId="4928489D" w14:textId="77777777" w:rsidR="00A51D50" w:rsidRPr="00134651" w:rsidRDefault="0063083B" w:rsidP="00724992">
      <w:pPr>
        <w:pStyle w:val="BodyText"/>
        <w:spacing w:after="240"/>
        <w:rPr>
          <w:spacing w:val="-2"/>
          <w:kern w:val="0"/>
        </w:rPr>
      </w:pPr>
      <w:r w:rsidRPr="00134651">
        <w:rPr>
          <w:spacing w:val="-2"/>
        </w:rPr>
        <w:t>E</w:t>
      </w:r>
      <w:r w:rsidR="008561F7" w:rsidRPr="00134651">
        <w:rPr>
          <w:spacing w:val="-2"/>
        </w:rPr>
        <w:t>mission</w:t>
      </w:r>
      <w:r w:rsidRPr="00134651">
        <w:rPr>
          <w:spacing w:val="-2"/>
        </w:rPr>
        <w:t>s</w:t>
      </w:r>
      <w:r w:rsidR="008561F7" w:rsidRPr="00134651">
        <w:rPr>
          <w:spacing w:val="-2"/>
        </w:rPr>
        <w:t xml:space="preserve"> </w:t>
      </w:r>
      <w:r w:rsidR="00B74991" w:rsidRPr="00134651">
        <w:rPr>
          <w:spacing w:val="-2"/>
        </w:rPr>
        <w:t xml:space="preserve">calculation for the paint booth </w:t>
      </w:r>
      <w:r w:rsidR="009B691A">
        <w:rPr>
          <w:spacing w:val="-2"/>
        </w:rPr>
        <w:t>heaters</w:t>
      </w:r>
      <w:r w:rsidR="007D284B" w:rsidRPr="00134651">
        <w:rPr>
          <w:spacing w:val="-2"/>
        </w:rPr>
        <w:t xml:space="preserve"> </w:t>
      </w:r>
      <w:r w:rsidR="00B74991" w:rsidRPr="00134651">
        <w:rPr>
          <w:spacing w:val="-2"/>
        </w:rPr>
        <w:t xml:space="preserve">is provided in Appendix C, Calculation </w:t>
      </w:r>
      <w:r w:rsidR="002C6418" w:rsidRPr="00134651">
        <w:rPr>
          <w:spacing w:val="-2"/>
        </w:rPr>
        <w:t xml:space="preserve">ID </w:t>
      </w:r>
      <w:r w:rsidR="009B691A">
        <w:rPr>
          <w:spacing w:val="-2"/>
        </w:rPr>
        <w:t>4</w:t>
      </w:r>
      <w:r w:rsidR="00B74991" w:rsidRPr="00134651">
        <w:rPr>
          <w:spacing w:val="-2"/>
        </w:rPr>
        <w:t>.</w:t>
      </w:r>
      <w:r w:rsidR="00F677BE" w:rsidRPr="00134651">
        <w:rPr>
          <w:spacing w:val="-2"/>
        </w:rPr>
        <w:t xml:space="preserve">  </w:t>
      </w:r>
      <w:r w:rsidR="00F677BE" w:rsidRPr="00134651">
        <w:rPr>
          <w:spacing w:val="-2"/>
          <w:kern w:val="0"/>
        </w:rPr>
        <w:t>Calculation methodology is shown below.</w:t>
      </w:r>
    </w:p>
    <w:tbl>
      <w:tblPr>
        <w:tblStyle w:val="TableGrid"/>
        <w:tblW w:w="9165" w:type="dxa"/>
        <w:tblLayout w:type="fixed"/>
        <w:tblLook w:val="04A0" w:firstRow="1" w:lastRow="0" w:firstColumn="1" w:lastColumn="0" w:noHBand="0" w:noVBand="1"/>
      </w:tblPr>
      <w:tblGrid>
        <w:gridCol w:w="2540"/>
        <w:gridCol w:w="6625"/>
      </w:tblGrid>
      <w:tr w:rsidR="009B691A" w14:paraId="6556D862" w14:textId="77777777" w:rsidTr="009B691A">
        <w:trPr>
          <w:trHeight w:val="135"/>
        </w:trPr>
        <w:tc>
          <w:tcPr>
            <w:tcW w:w="2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41DE3D06" w14:textId="77777777" w:rsidR="009B691A" w:rsidRDefault="009B691A">
            <w:pPr>
              <w:rPr>
                <w:rFonts w:asciiTheme="minorHAnsi" w:hAnsiTheme="minorHAnsi" w:cstheme="minorBidi"/>
                <w:b/>
                <w:kern w:val="0"/>
              </w:rPr>
            </w:pPr>
            <w:r>
              <w:rPr>
                <w:b/>
              </w:rPr>
              <w:t>Inputs</w:t>
            </w:r>
          </w:p>
        </w:tc>
        <w:tc>
          <w:tcPr>
            <w:tcW w:w="6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7E5F3" w14:textId="5CEFC44F" w:rsidR="009B691A" w:rsidRDefault="009B691A">
            <w:r>
              <w:t>BQ = Base Quantity (MMscf/year)</w:t>
            </w:r>
          </w:p>
          <w:p w14:paraId="469D5BCA" w14:textId="77777777" w:rsidR="009B691A" w:rsidRDefault="009B691A">
            <w:r>
              <w:t>BR = Burner Rating (MMBtu/hour)</w:t>
            </w:r>
          </w:p>
          <w:p w14:paraId="1DD73D49" w14:textId="77777777" w:rsidR="009B691A" w:rsidRDefault="009B691A">
            <w:r>
              <w:t>EF</w:t>
            </w:r>
            <w:r>
              <w:rPr>
                <w:vertAlign w:val="subscript"/>
              </w:rPr>
              <w:t xml:space="preserve">p </w:t>
            </w:r>
            <w:r>
              <w:t>= Emission Factor for pollutant p (lbs emitted/MMscf)</w:t>
            </w:r>
          </w:p>
        </w:tc>
      </w:tr>
      <w:tr w:rsidR="009B691A" w14:paraId="3F8C23F8" w14:textId="77777777" w:rsidTr="009B691A">
        <w:trPr>
          <w:trHeight w:val="575"/>
        </w:trPr>
        <w:tc>
          <w:tcPr>
            <w:tcW w:w="2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4FB810A7" w14:textId="77777777" w:rsidR="009B691A" w:rsidRDefault="009B691A">
            <w:pPr>
              <w:rPr>
                <w:b/>
              </w:rPr>
            </w:pPr>
            <w:r>
              <w:rPr>
                <w:b/>
              </w:rPr>
              <w:t>Outputs</w:t>
            </w:r>
          </w:p>
        </w:tc>
        <w:tc>
          <w:tcPr>
            <w:tcW w:w="6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63A378" w14:textId="77777777" w:rsidR="009B691A" w:rsidRDefault="009B691A">
            <w:pPr>
              <w:rPr>
                <w:position w:val="-28"/>
              </w:rPr>
            </w:pPr>
            <w:r>
              <w:rPr>
                <w:position w:val="-28"/>
              </w:rPr>
              <w:t>E</w:t>
            </w:r>
            <w:r>
              <w:rPr>
                <w:position w:val="-28"/>
                <w:vertAlign w:val="subscript"/>
              </w:rPr>
              <w:t>pY</w:t>
            </w:r>
            <w:r>
              <w:rPr>
                <w:position w:val="-28"/>
              </w:rPr>
              <w:t xml:space="preserve"> = Emission for pollutant p (lbs/year)</w:t>
            </w:r>
          </w:p>
          <w:p w14:paraId="00831368" w14:textId="77777777" w:rsidR="009B691A" w:rsidRDefault="009B691A">
            <w:pPr>
              <w:rPr>
                <w:position w:val="-28"/>
              </w:rPr>
            </w:pPr>
            <w:r>
              <w:rPr>
                <w:position w:val="-28"/>
              </w:rPr>
              <w:t>E</w:t>
            </w:r>
            <w:r>
              <w:rPr>
                <w:position w:val="-28"/>
                <w:vertAlign w:val="subscript"/>
              </w:rPr>
              <w:t>pH</w:t>
            </w:r>
            <w:r>
              <w:rPr>
                <w:position w:val="-28"/>
              </w:rPr>
              <w:t xml:space="preserve"> = Emission for pollutant p (lbs/hour)</w:t>
            </w:r>
          </w:p>
        </w:tc>
      </w:tr>
      <w:tr w:rsidR="009B691A" w14:paraId="42AC44BA" w14:textId="77777777" w:rsidTr="009B691A">
        <w:trPr>
          <w:trHeight w:val="135"/>
        </w:trPr>
        <w:tc>
          <w:tcPr>
            <w:tcW w:w="2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7E4CBADB" w14:textId="77777777" w:rsidR="009B691A" w:rsidRDefault="009B691A">
            <w:pPr>
              <w:rPr>
                <w:b/>
              </w:rPr>
            </w:pPr>
            <w:r>
              <w:rPr>
                <w:b/>
              </w:rPr>
              <w:t>Calculations</w:t>
            </w:r>
          </w:p>
        </w:tc>
        <w:tc>
          <w:tcPr>
            <w:tcW w:w="6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96016" w14:textId="77777777" w:rsidR="009B691A" w:rsidRDefault="009B691A">
            <w:pPr>
              <w:jc w:val="center"/>
              <w:rPr>
                <w:position w:val="-24"/>
              </w:rPr>
            </w:pPr>
          </w:p>
          <w:p w14:paraId="5CD827FF" w14:textId="77777777" w:rsidR="009B691A" w:rsidRDefault="009B691A">
            <w:pPr>
              <w:jc w:val="center"/>
              <w:rPr>
                <w:position w:val="-14"/>
              </w:rPr>
            </w:pPr>
            <w:r>
              <w:rPr>
                <w:rFonts w:asciiTheme="minorHAnsi" w:eastAsiaTheme="minorEastAsia" w:hAnsiTheme="minorHAnsi" w:cstheme="minorBidi"/>
                <w:position w:val="-14"/>
              </w:rPr>
              <w:object w:dxaOrig="2430" w:dyaOrig="570" w14:anchorId="77967692">
                <v:shape id="_x0000_i1032" type="#_x0000_t75" style="width:122pt;height:29pt" o:ole="">
                  <v:imagedata r:id="rId26" o:title=""/>
                </v:shape>
                <o:OLEObject Type="Embed" ProgID="Equation.3" ShapeID="_x0000_i1032" DrawAspect="Content" ObjectID="_1735313133" r:id="rId36"/>
              </w:object>
            </w:r>
          </w:p>
          <w:p w14:paraId="6B835313" w14:textId="77777777" w:rsidR="009B691A" w:rsidRDefault="009B691A">
            <w:pPr>
              <w:jc w:val="center"/>
              <w:rPr>
                <w:position w:val="-12"/>
              </w:rPr>
            </w:pPr>
          </w:p>
          <w:p w14:paraId="15719D4D" w14:textId="543160A4" w:rsidR="009B691A" w:rsidRPr="00BA111E" w:rsidRDefault="009B691A" w:rsidP="00BA111E">
            <w:pPr>
              <w:ind w:left="-18"/>
              <w:jc w:val="center"/>
              <w:rPr>
                <w:position w:val="-24"/>
              </w:rPr>
            </w:pPr>
            <w:r>
              <w:rPr>
                <w:rFonts w:asciiTheme="minorHAnsi" w:eastAsiaTheme="minorEastAsia" w:hAnsiTheme="minorHAnsi" w:cstheme="minorBidi"/>
                <w:position w:val="-24"/>
              </w:rPr>
              <w:object w:dxaOrig="2420" w:dyaOrig="950" w14:anchorId="624FBBF1">
                <v:shape id="_x0000_i1033" type="#_x0000_t75" style="width:121pt;height:47.5pt" o:ole="">
                  <v:imagedata r:id="rId28" o:title=""/>
                </v:shape>
                <o:OLEObject Type="Embed" ProgID="Equation.3" ShapeID="_x0000_i1033" DrawAspect="Content" ObjectID="_1735313134" r:id="rId37"/>
              </w:object>
            </w:r>
          </w:p>
        </w:tc>
      </w:tr>
      <w:tr w:rsidR="009B691A" w14:paraId="2E8F9E9F" w14:textId="77777777" w:rsidTr="009B691A">
        <w:tc>
          <w:tcPr>
            <w:tcW w:w="2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65D55E6C" w14:textId="77777777" w:rsidR="009B691A" w:rsidRDefault="009B691A">
            <w:pPr>
              <w:rPr>
                <w:b/>
              </w:rPr>
            </w:pPr>
            <w:r>
              <w:rPr>
                <w:b/>
              </w:rPr>
              <w:t>Notes</w:t>
            </w:r>
          </w:p>
        </w:tc>
        <w:tc>
          <w:tcPr>
            <w:tcW w:w="6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9440AE" w14:textId="77777777" w:rsidR="009B691A" w:rsidRDefault="009B691A" w:rsidP="00724992">
            <w:pPr>
              <w:spacing w:after="60"/>
            </w:pPr>
            <w:r>
              <w:t>1050 Btu = 1 cubic feet of natural gas</w:t>
            </w:r>
          </w:p>
          <w:p w14:paraId="16BEBE1A" w14:textId="599DC0B8" w:rsidR="009B691A" w:rsidRDefault="009B691A">
            <w:r>
              <w:t>Emission factors are for Natural Gas fired process heaters &lt;</w:t>
            </w:r>
            <w:r w:rsidR="00D70B8E">
              <w:t> </w:t>
            </w:r>
            <w:r>
              <w:t>10</w:t>
            </w:r>
            <w:r w:rsidR="00D70B8E">
              <w:t> </w:t>
            </w:r>
            <w:r>
              <w:t>MMBtu/hour.</w:t>
            </w:r>
          </w:p>
        </w:tc>
      </w:tr>
    </w:tbl>
    <w:p w14:paraId="050FB520" w14:textId="77777777" w:rsidR="00477992" w:rsidRDefault="00477992" w:rsidP="00477992">
      <w:pPr>
        <w:tabs>
          <w:tab w:val="left" w:pos="900"/>
        </w:tabs>
        <w:ind w:left="90"/>
        <w:rPr>
          <w:kern w:val="0"/>
          <w:sz w:val="18"/>
          <w:szCs w:val="18"/>
        </w:rPr>
      </w:pPr>
      <w:r w:rsidRPr="00D3430F">
        <w:rPr>
          <w:b/>
          <w:kern w:val="0"/>
          <w:sz w:val="18"/>
          <w:szCs w:val="18"/>
        </w:rPr>
        <w:t>Notes:</w:t>
      </w:r>
      <w:r w:rsidRPr="00D3430F">
        <w:rPr>
          <w:kern w:val="0"/>
          <w:sz w:val="18"/>
          <w:szCs w:val="18"/>
        </w:rPr>
        <w:tab/>
      </w:r>
      <w:r>
        <w:rPr>
          <w:kern w:val="0"/>
          <w:sz w:val="18"/>
          <w:szCs w:val="18"/>
        </w:rPr>
        <w:t xml:space="preserve">lbs – pounds </w:t>
      </w:r>
    </w:p>
    <w:p w14:paraId="46A43430" w14:textId="77777777" w:rsidR="00477992" w:rsidRPr="00D3430F" w:rsidRDefault="00477992" w:rsidP="00477992">
      <w:pPr>
        <w:tabs>
          <w:tab w:val="left" w:pos="900"/>
        </w:tabs>
        <w:ind w:left="90"/>
        <w:rPr>
          <w:kern w:val="0"/>
          <w:sz w:val="18"/>
          <w:szCs w:val="18"/>
        </w:rPr>
      </w:pPr>
      <w:r>
        <w:rPr>
          <w:b/>
          <w:kern w:val="0"/>
          <w:sz w:val="18"/>
          <w:szCs w:val="18"/>
        </w:rPr>
        <w:tab/>
      </w:r>
      <w:r w:rsidRPr="00D3430F">
        <w:rPr>
          <w:kern w:val="0"/>
          <w:sz w:val="18"/>
          <w:szCs w:val="18"/>
        </w:rPr>
        <w:t>MMBtu – million British thermal units</w:t>
      </w:r>
    </w:p>
    <w:p w14:paraId="2472EBAF" w14:textId="77777777" w:rsidR="00477992" w:rsidRPr="00D3430F" w:rsidRDefault="00477992" w:rsidP="00477992">
      <w:pPr>
        <w:tabs>
          <w:tab w:val="left" w:pos="900"/>
        </w:tabs>
        <w:ind w:left="180"/>
        <w:rPr>
          <w:kern w:val="0"/>
          <w:sz w:val="18"/>
          <w:szCs w:val="18"/>
        </w:rPr>
      </w:pPr>
      <w:r w:rsidRPr="00D3430F">
        <w:rPr>
          <w:kern w:val="0"/>
          <w:sz w:val="18"/>
          <w:szCs w:val="18"/>
        </w:rPr>
        <w:tab/>
        <w:t>MMscf – million standard cubic feet</w:t>
      </w:r>
    </w:p>
    <w:p w14:paraId="56C515EC" w14:textId="13F7421E" w:rsidR="002E03B0" w:rsidRPr="001D07B3" w:rsidRDefault="002E03B0" w:rsidP="00E80D5E">
      <w:pPr>
        <w:pStyle w:val="Heading2"/>
      </w:pPr>
      <w:bookmarkStart w:id="52" w:name="_Toc122623152"/>
      <w:r w:rsidRPr="001D07B3">
        <w:lastRenderedPageBreak/>
        <w:t>Crash Fire R</w:t>
      </w:r>
      <w:r w:rsidR="00331333">
        <w:t>e</w:t>
      </w:r>
      <w:r w:rsidRPr="001D07B3">
        <w:t>scue Training</w:t>
      </w:r>
      <w:bookmarkEnd w:id="52"/>
    </w:p>
    <w:p w14:paraId="61E6E89B" w14:textId="5881A13D" w:rsidR="00E5006E" w:rsidRPr="001D07B3" w:rsidRDefault="00E5006E" w:rsidP="00BA111E">
      <w:pPr>
        <w:pStyle w:val="BodyText"/>
      </w:pPr>
      <w:r w:rsidRPr="001D07B3">
        <w:t xml:space="preserve">The </w:t>
      </w:r>
      <w:r>
        <w:t xml:space="preserve">crash </w:t>
      </w:r>
      <w:r w:rsidRPr="001D07B3">
        <w:t xml:space="preserve">fire </w:t>
      </w:r>
      <w:r>
        <w:t xml:space="preserve">rescue </w:t>
      </w:r>
      <w:r w:rsidRPr="001D07B3">
        <w:t xml:space="preserve">training </w:t>
      </w:r>
      <w:r>
        <w:t>f</w:t>
      </w:r>
      <w:r w:rsidRPr="001D07B3">
        <w:t xml:space="preserve">acility is used to train Vandenberg </w:t>
      </w:r>
      <w:r w:rsidR="004055B1">
        <w:t>SFB</w:t>
      </w:r>
      <w:r w:rsidRPr="001D07B3">
        <w:t xml:space="preserve"> fire fighters and other public agencies in the techniques for extinguishing aircraft fires. Simulated fires are created by igniting LPG in a mock aircraft. An exercise may consist of one or more scenarios. In the </w:t>
      </w:r>
      <w:r w:rsidR="006C5D2E" w:rsidRPr="001D07B3">
        <w:t>wors</w:t>
      </w:r>
      <w:r w:rsidR="006C5D2E">
        <w:t>t</w:t>
      </w:r>
      <w:r w:rsidR="006C5D2E" w:rsidRPr="001D07B3">
        <w:t>-case</w:t>
      </w:r>
      <w:r w:rsidR="00EB2C1E">
        <w:t xml:space="preserve"> scenario</w:t>
      </w:r>
      <w:r w:rsidRPr="001D07B3">
        <w:t>, a maximum of two internal and two ground burners are used. Safety personnel in the safety tower regulate the gas flow when the burners are in operation. The amount of gas is gradually decreased to simulate the fire being extinguished.</w:t>
      </w:r>
    </w:p>
    <w:p w14:paraId="37D174FA" w14:textId="77777777" w:rsidR="00EB2C1E" w:rsidRDefault="00E5006E" w:rsidP="00BA111E">
      <w:pPr>
        <w:pStyle w:val="BodyText"/>
      </w:pPr>
      <w:r w:rsidRPr="001D07B3">
        <w:t xml:space="preserve">Emissions are </w:t>
      </w:r>
      <w:r>
        <w:t xml:space="preserve">based on LPG usage. EFs for the crash fire rescue training </w:t>
      </w:r>
      <w:r w:rsidRPr="00813848">
        <w:t xml:space="preserve">facility are </w:t>
      </w:r>
      <w:r>
        <w:t xml:space="preserve">listed in </w:t>
      </w:r>
      <w:r w:rsidRPr="00A85832">
        <w:rPr>
          <w:i/>
        </w:rPr>
        <w:t>SBCAPCD-Approved TAC Emission Factors.xlsx (External Combustion – Propane)</w:t>
      </w:r>
      <w:r w:rsidRPr="0075245B">
        <w:t>.</w:t>
      </w:r>
      <w:r>
        <w:t xml:space="preserve"> </w:t>
      </w:r>
    </w:p>
    <w:p w14:paraId="72767565" w14:textId="21A1241B" w:rsidR="00385133" w:rsidRDefault="0063083B" w:rsidP="00724992">
      <w:pPr>
        <w:pStyle w:val="BodyText"/>
        <w:spacing w:after="240"/>
        <w:rPr>
          <w:kern w:val="0"/>
        </w:rPr>
      </w:pPr>
      <w:r>
        <w:t>E</w:t>
      </w:r>
      <w:r w:rsidR="00BD252D">
        <w:t>mission</w:t>
      </w:r>
      <w:r>
        <w:t>s</w:t>
      </w:r>
      <w:r w:rsidR="00BD252D">
        <w:t xml:space="preserve"> </w:t>
      </w:r>
      <w:r w:rsidR="002E03B0" w:rsidRPr="001D07B3">
        <w:t xml:space="preserve">calculation for the crash </w:t>
      </w:r>
      <w:r w:rsidR="00C25F1B" w:rsidRPr="001D07B3">
        <w:t xml:space="preserve">fire </w:t>
      </w:r>
      <w:r w:rsidR="002E03B0" w:rsidRPr="001D07B3">
        <w:t xml:space="preserve">rescue training </w:t>
      </w:r>
      <w:r w:rsidR="003C3C37">
        <w:t xml:space="preserve">facility </w:t>
      </w:r>
      <w:r w:rsidR="002E03B0" w:rsidRPr="001D07B3">
        <w:t xml:space="preserve">is provided in Appendix C, Calculation </w:t>
      </w:r>
      <w:r w:rsidR="002C6418">
        <w:t xml:space="preserve">ID </w:t>
      </w:r>
      <w:r w:rsidR="00E5006E">
        <w:t>5</w:t>
      </w:r>
      <w:r w:rsidR="002E03B0" w:rsidRPr="001D07B3">
        <w:t>.</w:t>
      </w:r>
      <w:r w:rsidR="00F677BE">
        <w:t xml:space="preserve"> </w:t>
      </w:r>
      <w:r w:rsidR="00F677BE">
        <w:rPr>
          <w:kern w:val="0"/>
        </w:rPr>
        <w:t>Calculation methodology is shown below.</w:t>
      </w:r>
    </w:p>
    <w:tbl>
      <w:tblPr>
        <w:tblStyle w:val="TableGrid"/>
        <w:tblW w:w="9242" w:type="dxa"/>
        <w:tblInd w:w="113" w:type="dxa"/>
        <w:tblLayout w:type="fixed"/>
        <w:tblLook w:val="04A0" w:firstRow="1" w:lastRow="0" w:firstColumn="1" w:lastColumn="0" w:noHBand="0" w:noVBand="1"/>
      </w:tblPr>
      <w:tblGrid>
        <w:gridCol w:w="2605"/>
        <w:gridCol w:w="6637"/>
      </w:tblGrid>
      <w:tr w:rsidR="00E5006E" w14:paraId="38F0B361" w14:textId="77777777" w:rsidTr="001C6D3E">
        <w:trPr>
          <w:trHeight w:val="135"/>
        </w:trPr>
        <w:tc>
          <w:tcPr>
            <w:tcW w:w="2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3FD659F0" w14:textId="77777777" w:rsidR="00E5006E" w:rsidRDefault="00E5006E">
            <w:pPr>
              <w:rPr>
                <w:rFonts w:asciiTheme="minorHAnsi" w:hAnsiTheme="minorHAnsi" w:cstheme="minorBidi"/>
                <w:b/>
                <w:kern w:val="0"/>
              </w:rPr>
            </w:pPr>
            <w:r>
              <w:rPr>
                <w:b/>
              </w:rPr>
              <w:t>Inputs</w:t>
            </w:r>
          </w:p>
        </w:tc>
        <w:tc>
          <w:tcPr>
            <w:tcW w:w="66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452C8C" w14:textId="77777777" w:rsidR="00E5006E" w:rsidRDefault="00E5006E">
            <w:r>
              <w:t>BQ = Activity Rate or Base Quantity (gal/year)</w:t>
            </w:r>
          </w:p>
          <w:p w14:paraId="01CAC0F8" w14:textId="77777777" w:rsidR="00E5006E" w:rsidRDefault="00E5006E">
            <w:r>
              <w:t>EF</w:t>
            </w:r>
            <w:r>
              <w:rPr>
                <w:vertAlign w:val="subscript"/>
              </w:rPr>
              <w:t xml:space="preserve">p </w:t>
            </w:r>
            <w:r>
              <w:t>= Emission Factor for pollutant p (lbs emitted/1000 gal)</w:t>
            </w:r>
          </w:p>
          <w:p w14:paraId="5A598FDB" w14:textId="77777777" w:rsidR="00E5006E" w:rsidRDefault="00E5006E">
            <w:r>
              <w:t>H = Hours of operation (hour/year)</w:t>
            </w:r>
          </w:p>
        </w:tc>
      </w:tr>
      <w:tr w:rsidR="00E5006E" w14:paraId="30B0679E" w14:textId="77777777" w:rsidTr="001C6D3E">
        <w:trPr>
          <w:trHeight w:val="575"/>
        </w:trPr>
        <w:tc>
          <w:tcPr>
            <w:tcW w:w="2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051E7386" w14:textId="77777777" w:rsidR="00E5006E" w:rsidRDefault="00E5006E">
            <w:pPr>
              <w:rPr>
                <w:b/>
              </w:rPr>
            </w:pPr>
            <w:r>
              <w:rPr>
                <w:b/>
              </w:rPr>
              <w:t>Outputs</w:t>
            </w:r>
          </w:p>
        </w:tc>
        <w:tc>
          <w:tcPr>
            <w:tcW w:w="66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282A4" w14:textId="77777777" w:rsidR="00E5006E" w:rsidRDefault="00E5006E">
            <w:pPr>
              <w:rPr>
                <w:position w:val="-28"/>
              </w:rPr>
            </w:pPr>
            <w:r>
              <w:rPr>
                <w:position w:val="-28"/>
              </w:rPr>
              <w:t>E</w:t>
            </w:r>
            <w:r>
              <w:rPr>
                <w:position w:val="-28"/>
                <w:vertAlign w:val="subscript"/>
              </w:rPr>
              <w:t>pY</w:t>
            </w:r>
            <w:r>
              <w:rPr>
                <w:position w:val="-28"/>
              </w:rPr>
              <w:t xml:space="preserve"> = Emission for pollutant p (lbs/year)</w:t>
            </w:r>
          </w:p>
          <w:p w14:paraId="1E9AB8CE" w14:textId="77777777" w:rsidR="00E5006E" w:rsidRDefault="00E5006E">
            <w:pPr>
              <w:rPr>
                <w:position w:val="-28"/>
              </w:rPr>
            </w:pPr>
            <w:r>
              <w:rPr>
                <w:position w:val="-28"/>
              </w:rPr>
              <w:t>E</w:t>
            </w:r>
            <w:r>
              <w:rPr>
                <w:position w:val="-28"/>
                <w:vertAlign w:val="subscript"/>
              </w:rPr>
              <w:t>pH</w:t>
            </w:r>
            <w:r>
              <w:rPr>
                <w:position w:val="-28"/>
              </w:rPr>
              <w:t xml:space="preserve"> = Emission for pollutant p (lbs/hour)</w:t>
            </w:r>
          </w:p>
        </w:tc>
      </w:tr>
      <w:tr w:rsidR="00E5006E" w14:paraId="51062253" w14:textId="77777777" w:rsidTr="001C6D3E">
        <w:trPr>
          <w:trHeight w:val="135"/>
        </w:trPr>
        <w:tc>
          <w:tcPr>
            <w:tcW w:w="26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7A83D563" w14:textId="77777777" w:rsidR="00E5006E" w:rsidRDefault="00E5006E">
            <w:pPr>
              <w:rPr>
                <w:b/>
              </w:rPr>
            </w:pPr>
            <w:r>
              <w:rPr>
                <w:b/>
              </w:rPr>
              <w:t>Calculations</w:t>
            </w:r>
          </w:p>
        </w:tc>
        <w:tc>
          <w:tcPr>
            <w:tcW w:w="66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31103" w14:textId="77777777" w:rsidR="0016416A" w:rsidRDefault="0016416A">
            <w:pPr>
              <w:jc w:val="center"/>
              <w:rPr>
                <w:rFonts w:asciiTheme="minorHAnsi" w:eastAsiaTheme="minorEastAsia" w:hAnsiTheme="minorHAnsi" w:cstheme="minorBidi"/>
              </w:rPr>
            </w:pPr>
          </w:p>
          <w:p w14:paraId="2E9E31A0" w14:textId="4491E88C" w:rsidR="00E5006E" w:rsidRDefault="00E5006E">
            <w:pPr>
              <w:jc w:val="center"/>
              <w:rPr>
                <w:position w:val="-24"/>
              </w:rPr>
            </w:pPr>
            <w:r>
              <w:rPr>
                <w:rFonts w:asciiTheme="minorHAnsi" w:eastAsiaTheme="minorEastAsia" w:hAnsiTheme="minorHAnsi" w:cstheme="minorBidi"/>
                <w:position w:val="-24"/>
              </w:rPr>
              <w:object w:dxaOrig="2420" w:dyaOrig="950" w14:anchorId="27EA04F6">
                <v:shape id="_x0000_i1034" type="#_x0000_t75" style="width:121pt;height:47.5pt" o:ole="">
                  <v:imagedata r:id="rId38" o:title=""/>
                </v:shape>
                <o:OLEObject Type="Embed" ProgID="Equation.3" ShapeID="_x0000_i1034" DrawAspect="Content" ObjectID="_1735313135" r:id="rId39"/>
              </w:object>
            </w:r>
          </w:p>
          <w:p w14:paraId="05E287F1" w14:textId="77777777" w:rsidR="00E5006E" w:rsidRDefault="00E5006E">
            <w:pPr>
              <w:jc w:val="center"/>
              <w:rPr>
                <w:position w:val="-24"/>
              </w:rPr>
            </w:pPr>
          </w:p>
          <w:p w14:paraId="272AB57A" w14:textId="77777777" w:rsidR="00E5006E" w:rsidRDefault="00E5006E">
            <w:pPr>
              <w:jc w:val="center"/>
              <w:rPr>
                <w:rFonts w:asciiTheme="minorHAnsi" w:eastAsiaTheme="minorEastAsia" w:hAnsiTheme="minorHAnsi" w:cstheme="minorBidi"/>
              </w:rPr>
            </w:pPr>
            <w:r>
              <w:rPr>
                <w:rFonts w:asciiTheme="minorHAnsi" w:eastAsiaTheme="minorEastAsia" w:hAnsiTheme="minorHAnsi" w:cstheme="minorBidi"/>
                <w:position w:val="-24"/>
              </w:rPr>
              <w:object w:dxaOrig="2960" w:dyaOrig="950" w14:anchorId="57CD273C">
                <v:shape id="_x0000_i1035" type="#_x0000_t75" style="width:147.5pt;height:47.5pt" o:ole="">
                  <v:imagedata r:id="rId40" o:title=""/>
                </v:shape>
                <o:OLEObject Type="Embed" ProgID="Equation.3" ShapeID="_x0000_i1035" DrawAspect="Content" ObjectID="_1735313136" r:id="rId41"/>
              </w:object>
            </w:r>
          </w:p>
          <w:p w14:paraId="5E85E098" w14:textId="210064E0" w:rsidR="0016416A" w:rsidRDefault="0016416A">
            <w:pPr>
              <w:jc w:val="center"/>
            </w:pPr>
          </w:p>
        </w:tc>
      </w:tr>
    </w:tbl>
    <w:p w14:paraId="6F6E879E" w14:textId="77777777" w:rsidR="00EB2C1E" w:rsidRDefault="00EB2C1E" w:rsidP="00724992">
      <w:pPr>
        <w:tabs>
          <w:tab w:val="left" w:pos="900"/>
        </w:tabs>
        <w:ind w:left="90"/>
        <w:rPr>
          <w:kern w:val="0"/>
          <w:sz w:val="18"/>
          <w:szCs w:val="18"/>
        </w:rPr>
      </w:pPr>
      <w:r w:rsidRPr="00D3430F">
        <w:rPr>
          <w:b/>
          <w:kern w:val="0"/>
          <w:sz w:val="18"/>
          <w:szCs w:val="18"/>
        </w:rPr>
        <w:t>Notes:</w:t>
      </w:r>
      <w:r w:rsidRPr="00D3430F">
        <w:rPr>
          <w:kern w:val="0"/>
          <w:sz w:val="18"/>
          <w:szCs w:val="18"/>
        </w:rPr>
        <w:tab/>
      </w:r>
      <w:r>
        <w:rPr>
          <w:kern w:val="0"/>
          <w:sz w:val="18"/>
          <w:szCs w:val="18"/>
        </w:rPr>
        <w:t>gal – gallons</w:t>
      </w:r>
    </w:p>
    <w:p w14:paraId="7E55A7F7" w14:textId="77777777" w:rsidR="00EB2C1E" w:rsidRDefault="00EB2C1E" w:rsidP="00EB2C1E">
      <w:pPr>
        <w:tabs>
          <w:tab w:val="left" w:pos="900"/>
        </w:tabs>
        <w:rPr>
          <w:kern w:val="0"/>
          <w:sz w:val="18"/>
          <w:szCs w:val="18"/>
        </w:rPr>
      </w:pPr>
      <w:r>
        <w:rPr>
          <w:kern w:val="0"/>
          <w:sz w:val="18"/>
          <w:szCs w:val="18"/>
        </w:rPr>
        <w:tab/>
        <w:t xml:space="preserve">lbs – pounds </w:t>
      </w:r>
    </w:p>
    <w:p w14:paraId="0835B24B" w14:textId="77777777" w:rsidR="00F1080E" w:rsidRDefault="00F1080E">
      <w:pPr>
        <w:jc w:val="left"/>
        <w:rPr>
          <w:rFonts w:ascii="Arial Bold" w:hAnsi="Arial Bold" w:cs="Arial Bold"/>
          <w:b/>
          <w:bCs/>
          <w:caps/>
        </w:rPr>
      </w:pPr>
      <w:r>
        <w:br w:type="page"/>
      </w:r>
    </w:p>
    <w:p w14:paraId="735FB4B3" w14:textId="3B0D4C52" w:rsidR="002E03B0" w:rsidRPr="001D07B3" w:rsidRDefault="002E03B0" w:rsidP="00E80D5E">
      <w:pPr>
        <w:pStyle w:val="Heading2"/>
      </w:pPr>
      <w:bookmarkStart w:id="53" w:name="_Toc122623153"/>
      <w:r w:rsidRPr="001D07B3">
        <w:lastRenderedPageBreak/>
        <w:t>Explosive Ordnance Disposal</w:t>
      </w:r>
      <w:bookmarkEnd w:id="53"/>
    </w:p>
    <w:p w14:paraId="39A41C1B" w14:textId="00138532" w:rsidR="00E5006E" w:rsidRPr="001D07B3" w:rsidRDefault="00E5006E" w:rsidP="00BA111E">
      <w:pPr>
        <w:pStyle w:val="BodyText"/>
      </w:pPr>
      <w:r w:rsidRPr="001D07B3">
        <w:t xml:space="preserve">Explosive ordnance disposal is utilized at Vandenberg </w:t>
      </w:r>
      <w:r w:rsidR="004055B1">
        <w:t>SFB</w:t>
      </w:r>
      <w:r w:rsidRPr="001D07B3">
        <w:t xml:space="preserve"> for the </w:t>
      </w:r>
      <w:r>
        <w:t>safe elimination</w:t>
      </w:r>
      <w:r w:rsidRPr="001D07B3">
        <w:t xml:space="preserve"> of discovered munitions, excess missile or launch vehicle </w:t>
      </w:r>
      <w:r>
        <w:t xml:space="preserve">remote destruction </w:t>
      </w:r>
      <w:r w:rsidRPr="001D07B3">
        <w:t>components, and ordnance that has exceeded its shelf life. Additionally, a small amount of explosive ordnance is used for tra</w:t>
      </w:r>
      <w:r>
        <w:t>ining purposes and during emergencies</w:t>
      </w:r>
      <w:r w:rsidRPr="001D07B3">
        <w:t xml:space="preserve">.  </w:t>
      </w:r>
    </w:p>
    <w:p w14:paraId="67D712FF" w14:textId="77777777" w:rsidR="00E5006E" w:rsidRDefault="00E5006E" w:rsidP="00BA111E">
      <w:pPr>
        <w:pStyle w:val="BodyText"/>
      </w:pPr>
      <w:r w:rsidRPr="003514E5">
        <w:t xml:space="preserve">Emissions </w:t>
      </w:r>
      <w:r>
        <w:t>are</w:t>
      </w:r>
      <w:r w:rsidRPr="003514E5">
        <w:t xml:space="preserve"> based on </w:t>
      </w:r>
      <w:r>
        <w:t>pounds</w:t>
      </w:r>
      <w:r w:rsidRPr="003514E5">
        <w:t xml:space="preserve"> of explosive</w:t>
      </w:r>
      <w:r>
        <w:t xml:space="preserve"> used during 2018</w:t>
      </w:r>
      <w:r w:rsidRPr="003514E5">
        <w:t xml:space="preserve">. </w:t>
      </w:r>
      <w:r w:rsidRPr="00B76D70">
        <w:t>EFs for explosive ordnance disposal are from</w:t>
      </w:r>
      <w:r>
        <w:t xml:space="preserve"> the</w:t>
      </w:r>
      <w:r w:rsidRPr="00B76D70">
        <w:t xml:space="preserve"> </w:t>
      </w:r>
      <w:r w:rsidRPr="00724992">
        <w:rPr>
          <w:i/>
          <w:iCs/>
        </w:rPr>
        <w:t>Air Emissions Guide for Air Force Stationary Sources, August 2018</w:t>
      </w:r>
      <w:r w:rsidRPr="00B76D70">
        <w:t>.</w:t>
      </w:r>
      <w:r w:rsidRPr="001D07B3">
        <w:t xml:space="preserve">  </w:t>
      </w:r>
    </w:p>
    <w:p w14:paraId="41009CA6" w14:textId="77777777" w:rsidR="00ED5205" w:rsidRDefault="0063083B" w:rsidP="00BA111E">
      <w:pPr>
        <w:pStyle w:val="BodyText"/>
        <w:rPr>
          <w:kern w:val="0"/>
        </w:rPr>
      </w:pPr>
      <w:r w:rsidRPr="00A73017">
        <w:t>E</w:t>
      </w:r>
      <w:r w:rsidR="00BD252D" w:rsidRPr="00A73017">
        <w:t>mission</w:t>
      </w:r>
      <w:r w:rsidRPr="00A73017">
        <w:t>s</w:t>
      </w:r>
      <w:r w:rsidR="00BD252D" w:rsidRPr="00A73017">
        <w:t xml:space="preserve"> </w:t>
      </w:r>
      <w:r w:rsidR="002E03B0" w:rsidRPr="00A73017">
        <w:t xml:space="preserve">calculation for explosive ordnance disposal is provided in Appendix C, Calculation </w:t>
      </w:r>
      <w:r w:rsidR="002F4CBC" w:rsidRPr="00A73017">
        <w:t>ID</w:t>
      </w:r>
      <w:r w:rsidR="0025281D">
        <w:t> </w:t>
      </w:r>
      <w:r w:rsidR="00E5006E">
        <w:t>6</w:t>
      </w:r>
      <w:r w:rsidR="002E03B0" w:rsidRPr="001D07B3">
        <w:t>.</w:t>
      </w:r>
      <w:r w:rsidR="00ED5205">
        <w:t xml:space="preserve">  </w:t>
      </w:r>
      <w:r w:rsidR="00ED5205">
        <w:rPr>
          <w:kern w:val="0"/>
        </w:rPr>
        <w:t>Calculation methodology is shown below.</w:t>
      </w: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38"/>
        <w:gridCol w:w="6812"/>
      </w:tblGrid>
      <w:tr w:rsidR="00E5006E" w:rsidRPr="009E1D9A" w14:paraId="28E1042F" w14:textId="77777777" w:rsidTr="00E5006E">
        <w:trPr>
          <w:trHeight w:val="135"/>
        </w:trPr>
        <w:tc>
          <w:tcPr>
            <w:tcW w:w="2538" w:type="dxa"/>
            <w:shd w:val="clear" w:color="auto" w:fill="C6D9F1"/>
          </w:tcPr>
          <w:p w14:paraId="7259E77D" w14:textId="77777777" w:rsidR="00E5006E" w:rsidRPr="009E1D9A" w:rsidRDefault="00E5006E" w:rsidP="00874A26">
            <w:pPr>
              <w:rPr>
                <w:b/>
              </w:rPr>
            </w:pPr>
            <w:r w:rsidRPr="009E1D9A">
              <w:rPr>
                <w:b/>
              </w:rPr>
              <w:t>Inputs</w:t>
            </w:r>
          </w:p>
        </w:tc>
        <w:tc>
          <w:tcPr>
            <w:tcW w:w="6812" w:type="dxa"/>
          </w:tcPr>
          <w:p w14:paraId="7E12A5DC" w14:textId="0E375601" w:rsidR="00E5006E" w:rsidRPr="009E1D9A" w:rsidRDefault="00E5006E" w:rsidP="00874A26">
            <w:r w:rsidRPr="009E1D9A">
              <w:t>BQ = Activity Rate or Base Quantity (</w:t>
            </w:r>
            <w:r w:rsidR="00965976">
              <w:t xml:space="preserve">lbs </w:t>
            </w:r>
            <w:r>
              <w:t>of explosive</w:t>
            </w:r>
            <w:r w:rsidRPr="009E1D9A">
              <w:t>/year)</w:t>
            </w:r>
          </w:p>
          <w:p w14:paraId="2C71E814" w14:textId="7BEB154A" w:rsidR="00E5006E" w:rsidRPr="009E1D9A" w:rsidRDefault="00E5006E" w:rsidP="00874A26">
            <w:r w:rsidRPr="009E1D9A">
              <w:t>EF</w:t>
            </w:r>
            <w:r w:rsidRPr="009E1D9A">
              <w:rPr>
                <w:vertAlign w:val="subscript"/>
              </w:rPr>
              <w:t xml:space="preserve">p </w:t>
            </w:r>
            <w:r w:rsidRPr="009E1D9A">
              <w:t>= Emission Factor for pollutant p (lbs/</w:t>
            </w:r>
            <w:r>
              <w:t>lb of explosive</w:t>
            </w:r>
            <w:r w:rsidRPr="009E1D9A">
              <w:t>)</w:t>
            </w:r>
          </w:p>
        </w:tc>
      </w:tr>
      <w:tr w:rsidR="00E5006E" w:rsidRPr="009E1D9A" w14:paraId="18A00ADD" w14:textId="77777777" w:rsidTr="00E5006E">
        <w:trPr>
          <w:trHeight w:hRule="exact" w:val="389"/>
        </w:trPr>
        <w:tc>
          <w:tcPr>
            <w:tcW w:w="2538" w:type="dxa"/>
            <w:shd w:val="clear" w:color="auto" w:fill="C6D9F1"/>
          </w:tcPr>
          <w:p w14:paraId="5B6A4C66" w14:textId="77777777" w:rsidR="00E5006E" w:rsidRPr="009E1D9A" w:rsidRDefault="00E5006E" w:rsidP="00874A26">
            <w:pPr>
              <w:rPr>
                <w:b/>
              </w:rPr>
            </w:pPr>
            <w:r w:rsidRPr="009E1D9A">
              <w:rPr>
                <w:b/>
              </w:rPr>
              <w:t>Outputs</w:t>
            </w:r>
          </w:p>
        </w:tc>
        <w:tc>
          <w:tcPr>
            <w:tcW w:w="6812" w:type="dxa"/>
          </w:tcPr>
          <w:p w14:paraId="1801D048" w14:textId="77777777" w:rsidR="00E5006E" w:rsidRPr="009E1D9A" w:rsidRDefault="00E5006E" w:rsidP="00874A26">
            <w:pPr>
              <w:rPr>
                <w:position w:val="-28"/>
              </w:rPr>
            </w:pPr>
            <w:r w:rsidRPr="009E1D9A">
              <w:rPr>
                <w:position w:val="-28"/>
              </w:rPr>
              <w:t>E</w:t>
            </w:r>
            <w:r w:rsidRPr="009E1D9A">
              <w:rPr>
                <w:position w:val="-28"/>
                <w:vertAlign w:val="subscript"/>
              </w:rPr>
              <w:t>p</w:t>
            </w:r>
            <w:r w:rsidRPr="009E1D9A">
              <w:rPr>
                <w:position w:val="-28"/>
              </w:rPr>
              <w:t xml:space="preserve"> = </w:t>
            </w:r>
            <w:r>
              <w:rPr>
                <w:position w:val="-28"/>
              </w:rPr>
              <w:t xml:space="preserve">Annual </w:t>
            </w:r>
            <w:r w:rsidRPr="009E1D9A">
              <w:rPr>
                <w:position w:val="-28"/>
              </w:rPr>
              <w:t>Emission</w:t>
            </w:r>
            <w:r>
              <w:rPr>
                <w:position w:val="-28"/>
              </w:rPr>
              <w:t>s</w:t>
            </w:r>
            <w:r w:rsidRPr="009E1D9A">
              <w:rPr>
                <w:position w:val="-28"/>
              </w:rPr>
              <w:t xml:space="preserve"> for pollutant p (lbs/year)</w:t>
            </w:r>
          </w:p>
        </w:tc>
      </w:tr>
      <w:tr w:rsidR="00E5006E" w:rsidRPr="009E1D9A" w14:paraId="2D024B8B" w14:textId="77777777" w:rsidTr="00E5006E">
        <w:trPr>
          <w:trHeight w:val="135"/>
        </w:trPr>
        <w:tc>
          <w:tcPr>
            <w:tcW w:w="2538" w:type="dxa"/>
            <w:shd w:val="clear" w:color="auto" w:fill="C6D9F1"/>
          </w:tcPr>
          <w:p w14:paraId="4ECD764F" w14:textId="77777777" w:rsidR="00E5006E" w:rsidRPr="009E1D9A" w:rsidRDefault="00E5006E" w:rsidP="00874A26">
            <w:pPr>
              <w:rPr>
                <w:b/>
              </w:rPr>
            </w:pPr>
            <w:r w:rsidRPr="009E1D9A">
              <w:rPr>
                <w:b/>
              </w:rPr>
              <w:t>Calculation</w:t>
            </w:r>
            <w:r>
              <w:rPr>
                <w:b/>
              </w:rPr>
              <w:t>s</w:t>
            </w:r>
          </w:p>
        </w:tc>
        <w:tc>
          <w:tcPr>
            <w:tcW w:w="6812" w:type="dxa"/>
          </w:tcPr>
          <w:p w14:paraId="3B408D1D" w14:textId="77777777" w:rsidR="00E5006E" w:rsidRPr="009E1D9A" w:rsidRDefault="00E5006E" w:rsidP="00874A26">
            <w:pPr>
              <w:jc w:val="center"/>
              <w:rPr>
                <w:position w:val="-28"/>
              </w:rPr>
            </w:pPr>
          </w:p>
          <w:p w14:paraId="36727843" w14:textId="77777777" w:rsidR="00E5006E" w:rsidRPr="009E1D9A" w:rsidRDefault="00E5006E" w:rsidP="00874A26">
            <w:pPr>
              <w:jc w:val="center"/>
              <w:rPr>
                <w:position w:val="-28"/>
              </w:rPr>
            </w:pPr>
            <w:r w:rsidRPr="009E1D9A">
              <w:rPr>
                <w:position w:val="-14"/>
              </w:rPr>
              <w:object w:dxaOrig="1500" w:dyaOrig="380" w14:anchorId="746708C7">
                <v:shape id="_x0000_i1036" type="#_x0000_t75" style="width:110pt;height:29pt" o:ole="">
                  <v:imagedata r:id="rId42" o:title=""/>
                </v:shape>
                <o:OLEObject Type="Embed" ProgID="Equation.3" ShapeID="_x0000_i1036" DrawAspect="Content" ObjectID="_1735313137" r:id="rId43"/>
              </w:object>
            </w:r>
          </w:p>
          <w:p w14:paraId="607C7D4D" w14:textId="77777777" w:rsidR="00E5006E" w:rsidRDefault="00E5006E" w:rsidP="00874A26">
            <w:pPr>
              <w:jc w:val="center"/>
            </w:pPr>
          </w:p>
          <w:p w14:paraId="22DFE072" w14:textId="77777777" w:rsidR="00E5006E" w:rsidRPr="00155883" w:rsidRDefault="00E5006E" w:rsidP="00874A26">
            <w:pPr>
              <w:jc w:val="center"/>
              <w:rPr>
                <w:sz w:val="24"/>
                <w:szCs w:val="24"/>
              </w:rPr>
            </w:pPr>
            <w:r w:rsidRPr="00155883">
              <w:rPr>
                <w:sz w:val="24"/>
                <w:szCs w:val="24"/>
              </w:rPr>
              <w:t>Hourly Emissions = (E</w:t>
            </w:r>
            <w:r w:rsidRPr="00155883">
              <w:rPr>
                <w:sz w:val="24"/>
                <w:szCs w:val="24"/>
                <w:vertAlign w:val="subscript"/>
              </w:rPr>
              <w:t>p</w:t>
            </w:r>
            <w:r w:rsidRPr="00155883">
              <w:rPr>
                <w:sz w:val="24"/>
                <w:szCs w:val="24"/>
              </w:rPr>
              <w:t xml:space="preserve">) / </w:t>
            </w:r>
            <w:r>
              <w:rPr>
                <w:sz w:val="24"/>
                <w:szCs w:val="24"/>
              </w:rPr>
              <w:t>Operating Days</w:t>
            </w:r>
          </w:p>
          <w:p w14:paraId="01B2375B" w14:textId="77777777" w:rsidR="00E5006E" w:rsidRPr="009E1D9A" w:rsidRDefault="00E5006E" w:rsidP="00874A26">
            <w:pPr>
              <w:jc w:val="center"/>
            </w:pPr>
          </w:p>
        </w:tc>
      </w:tr>
    </w:tbl>
    <w:p w14:paraId="3EEB0019" w14:textId="75E4DE8E" w:rsidR="00965976" w:rsidRDefault="00965976" w:rsidP="00965976">
      <w:pPr>
        <w:tabs>
          <w:tab w:val="left" w:pos="900"/>
        </w:tabs>
        <w:rPr>
          <w:kern w:val="0"/>
          <w:sz w:val="18"/>
          <w:szCs w:val="18"/>
        </w:rPr>
      </w:pPr>
      <w:r w:rsidRPr="00D3430F">
        <w:rPr>
          <w:b/>
          <w:kern w:val="0"/>
          <w:sz w:val="18"/>
          <w:szCs w:val="18"/>
        </w:rPr>
        <w:t>Notes:</w:t>
      </w:r>
      <w:r w:rsidRPr="00D3430F">
        <w:rPr>
          <w:kern w:val="0"/>
          <w:sz w:val="18"/>
          <w:szCs w:val="18"/>
        </w:rPr>
        <w:tab/>
      </w:r>
      <w:r w:rsidR="00D70B8E">
        <w:rPr>
          <w:kern w:val="0"/>
          <w:sz w:val="18"/>
          <w:szCs w:val="18"/>
        </w:rPr>
        <w:t xml:space="preserve">lb or </w:t>
      </w:r>
      <w:r>
        <w:rPr>
          <w:kern w:val="0"/>
          <w:sz w:val="18"/>
          <w:szCs w:val="18"/>
        </w:rPr>
        <w:t xml:space="preserve">lbs – pounds </w:t>
      </w:r>
    </w:p>
    <w:p w14:paraId="4C18D0CA" w14:textId="09412764" w:rsidR="002E03B0" w:rsidRPr="00E80D5E" w:rsidRDefault="002E03B0" w:rsidP="00E80D5E">
      <w:pPr>
        <w:pStyle w:val="Heading2"/>
      </w:pPr>
      <w:bookmarkStart w:id="54" w:name="_Toc122623154"/>
      <w:r w:rsidRPr="00E80D5E">
        <w:t>Internal Combustion engines</w:t>
      </w:r>
      <w:bookmarkEnd w:id="54"/>
    </w:p>
    <w:p w14:paraId="6F0EB630" w14:textId="21576102" w:rsidR="0077285C" w:rsidRPr="00BA111E" w:rsidRDefault="0077285C" w:rsidP="00BA111E">
      <w:pPr>
        <w:pStyle w:val="BodyText"/>
      </w:pPr>
      <w:r w:rsidRPr="00BA111E">
        <w:t xml:space="preserve">ICEs at Vandenberg </w:t>
      </w:r>
      <w:r w:rsidR="004055B1">
        <w:t>SFB</w:t>
      </w:r>
      <w:r w:rsidRPr="00BA111E">
        <w:t xml:space="preserve"> are used to power generators, pumps, air compressors, and welders. Vandenberg </w:t>
      </w:r>
      <w:r w:rsidR="004055B1">
        <w:t>SFB</w:t>
      </w:r>
      <w:r w:rsidRPr="00BA111E">
        <w:t xml:space="preserve"> operates diesel, gasoline, Jet-A, LPG, and natural gas ICEs. Emergency hours </w:t>
      </w:r>
      <w:r w:rsidR="00C509FA" w:rsidRPr="00BA111E">
        <w:t>were</w:t>
      </w:r>
      <w:r w:rsidRPr="00BA111E">
        <w:t xml:space="preserve"> not included in annual emissions. Brake horsepower (bhp) rating </w:t>
      </w:r>
      <w:r w:rsidR="00AA589C" w:rsidRPr="00BA111E">
        <w:t>was</w:t>
      </w:r>
      <w:r w:rsidRPr="00BA111E">
        <w:t xml:space="preserve"> used to calculate hourly emissions.  </w:t>
      </w:r>
    </w:p>
    <w:p w14:paraId="2270435B" w14:textId="77777777" w:rsidR="002E03B0" w:rsidRPr="001D07B3" w:rsidRDefault="002E03B0" w:rsidP="00E80D5E">
      <w:pPr>
        <w:pStyle w:val="Heading3"/>
        <w:keepNext w:val="0"/>
        <w:keepLines w:val="0"/>
      </w:pPr>
      <w:bookmarkStart w:id="55" w:name="_Toc122623155"/>
      <w:r w:rsidRPr="001D07B3">
        <w:t>Diesel</w:t>
      </w:r>
      <w:bookmarkEnd w:id="55"/>
    </w:p>
    <w:p w14:paraId="47D4AD89" w14:textId="125D6609" w:rsidR="0077285C" w:rsidRPr="00A06488" w:rsidRDefault="0077285C" w:rsidP="00BA111E">
      <w:pPr>
        <w:pStyle w:val="BodyText"/>
      </w:pPr>
      <w:r>
        <w:t>Maximum hourly s</w:t>
      </w:r>
      <w:r w:rsidRPr="00A06488">
        <w:t xml:space="preserve">peciated emissions from diesel engines </w:t>
      </w:r>
      <w:r>
        <w:t>was</w:t>
      </w:r>
      <w:r w:rsidRPr="00A06488">
        <w:t xml:space="preserve"> calculated by </w:t>
      </w:r>
      <w:r>
        <w:t>using</w:t>
      </w:r>
      <w:r w:rsidRPr="00A06488">
        <w:t xml:space="preserve"> EFs </w:t>
      </w:r>
      <w:r>
        <w:t xml:space="preserve">listed in </w:t>
      </w:r>
      <w:r w:rsidRPr="00A85832">
        <w:rPr>
          <w:i/>
        </w:rPr>
        <w:t>SBCAPCD-Approved TAC Emission Factors.xlsx</w:t>
      </w:r>
      <w:r w:rsidRPr="00FD2B92">
        <w:t xml:space="preserve">. </w:t>
      </w:r>
      <w:r>
        <w:t>E</w:t>
      </w:r>
      <w:r w:rsidRPr="00A06488">
        <w:t xml:space="preserve">mission </w:t>
      </w:r>
      <w:r>
        <w:t>calculation for</w:t>
      </w:r>
      <w:r w:rsidRPr="00A06488">
        <w:t xml:space="preserve"> speciated pollutants is </w:t>
      </w:r>
      <w:r>
        <w:t>provided</w:t>
      </w:r>
      <w:r w:rsidRPr="00A06488">
        <w:t xml:space="preserve"> in </w:t>
      </w:r>
      <w:r w:rsidRPr="00724992">
        <w:rPr>
          <w:bCs/>
        </w:rPr>
        <w:t>Appendix C</w:t>
      </w:r>
      <w:r w:rsidRPr="00965976">
        <w:rPr>
          <w:bCs/>
        </w:rPr>
        <w:t>,</w:t>
      </w:r>
      <w:r>
        <w:t xml:space="preserve"> Calculation ID 7</w:t>
      </w:r>
      <w:r w:rsidRPr="00A06488">
        <w:t xml:space="preserve">a. </w:t>
      </w:r>
      <w:r>
        <w:t xml:space="preserve">Per </w:t>
      </w:r>
      <w:r w:rsidRPr="00AC3F7F">
        <w:rPr>
          <w:iCs/>
        </w:rPr>
        <w:t>SBCAPCD</w:t>
      </w:r>
      <w:r>
        <w:rPr>
          <w:iCs/>
        </w:rPr>
        <w:t>-</w:t>
      </w:r>
      <w:r w:rsidRPr="00AC3F7F">
        <w:rPr>
          <w:iCs/>
        </w:rPr>
        <w:t xml:space="preserve">Approved Emission Factors for </w:t>
      </w:r>
      <w:r>
        <w:rPr>
          <w:iCs/>
        </w:rPr>
        <w:t>TAC, “</w:t>
      </w:r>
      <w:r>
        <w:rPr>
          <w:b/>
          <w:bCs/>
        </w:rPr>
        <w:t>Maximum hourly emissions from Tier 3 and Tier 4 engines and Tier 2 engines greater than 750 bhp are not required to be included in the HRA at this time.”</w:t>
      </w:r>
      <w:r>
        <w:rPr>
          <w:iCs/>
        </w:rPr>
        <w:t xml:space="preserve"> </w:t>
      </w:r>
    </w:p>
    <w:p w14:paraId="45123271" w14:textId="3B67D501" w:rsidR="0077285C" w:rsidRPr="008C538D" w:rsidRDefault="0077285C" w:rsidP="00BA111E">
      <w:pPr>
        <w:pStyle w:val="BodyText"/>
        <w:rPr>
          <w:spacing w:val="-2"/>
          <w:kern w:val="0"/>
          <w:highlight w:val="yellow"/>
        </w:rPr>
      </w:pPr>
      <w:r>
        <w:t>Annual emissions from diesel internal combustion engines are calculated for only diesel particulate matter (</w:t>
      </w:r>
      <w:r w:rsidRPr="008C538D">
        <w:t>PM</w:t>
      </w:r>
      <w:r>
        <w:t xml:space="preserve">). </w:t>
      </w:r>
      <w:r w:rsidRPr="008C538D">
        <w:t xml:space="preserve">Diesel </w:t>
      </w:r>
      <w:r>
        <w:t xml:space="preserve">PM </w:t>
      </w:r>
      <w:r w:rsidRPr="008C538D">
        <w:t xml:space="preserve">emissions </w:t>
      </w:r>
      <w:r w:rsidR="00AA589C">
        <w:t>was</w:t>
      </w:r>
      <w:r w:rsidRPr="008C538D">
        <w:t xml:space="preserve"> quantified based on the engine-specific diesel PM emission rate, which range from 0.</w:t>
      </w:r>
      <w:r>
        <w:t>01 </w:t>
      </w:r>
      <w:r w:rsidRPr="008C538D">
        <w:t>to</w:t>
      </w:r>
      <w:r>
        <w:t> 0.4</w:t>
      </w:r>
      <w:r w:rsidRPr="008C538D">
        <w:t xml:space="preserve"> g</w:t>
      </w:r>
      <w:r w:rsidRPr="008C538D">
        <w:rPr>
          <w:bCs/>
        </w:rPr>
        <w:t>rams of</w:t>
      </w:r>
      <w:r>
        <w:t xml:space="preserve"> diesel PM per </w:t>
      </w:r>
      <w:r w:rsidRPr="008C538D">
        <w:t>bhp</w:t>
      </w:r>
      <w:r>
        <w:t>-hour</w:t>
      </w:r>
      <w:r w:rsidRPr="008C538D">
        <w:t>, depending on engine size and model year</w:t>
      </w:r>
      <w:r>
        <w:t xml:space="preserve"> (tier)</w:t>
      </w:r>
      <w:r w:rsidRPr="008C538D">
        <w:t xml:space="preserve">. </w:t>
      </w:r>
      <w:r w:rsidRPr="008C538D">
        <w:rPr>
          <w:spacing w:val="-2"/>
          <w:kern w:val="0"/>
        </w:rPr>
        <w:t xml:space="preserve">Diesel PM EFs are from </w:t>
      </w:r>
      <w:r w:rsidRPr="00AC3F7F">
        <w:rPr>
          <w:iCs/>
        </w:rPr>
        <w:t>SBCAPCD</w:t>
      </w:r>
      <w:r>
        <w:rPr>
          <w:iCs/>
        </w:rPr>
        <w:t xml:space="preserve"> </w:t>
      </w:r>
      <w:r w:rsidRPr="007E2650">
        <w:rPr>
          <w:iCs/>
        </w:rPr>
        <w:t xml:space="preserve">Emission Factors </w:t>
      </w:r>
      <w:r w:rsidRPr="007E2650">
        <w:t>webpage</w:t>
      </w:r>
      <w:r>
        <w:t xml:space="preserve"> (</w:t>
      </w:r>
      <w:hyperlink r:id="rId44" w:history="1">
        <w:r w:rsidRPr="00A85832">
          <w:rPr>
            <w:rStyle w:val="Hyperlink"/>
            <w:rFonts w:cs="Arial"/>
          </w:rPr>
          <w:t>https://www.ourair.org/dice/emission-factors</w:t>
        </w:r>
      </w:hyperlink>
      <w:r>
        <w:t>) and the California Air Resources Board (CARB) Airborne Toxic Control Measures (ATCM)</w:t>
      </w:r>
      <w:r w:rsidRPr="008C538D">
        <w:t>.</w:t>
      </w:r>
      <w:r w:rsidRPr="008C538D">
        <w:rPr>
          <w:spacing w:val="-2"/>
          <w:kern w:val="0"/>
        </w:rPr>
        <w:t xml:space="preserve">  </w:t>
      </w:r>
    </w:p>
    <w:p w14:paraId="58D2A746" w14:textId="0EDDABAF" w:rsidR="000D7A47" w:rsidRDefault="0063083B" w:rsidP="00BA111E">
      <w:pPr>
        <w:pStyle w:val="BodyText"/>
      </w:pPr>
      <w:r>
        <w:t>E</w:t>
      </w:r>
      <w:r w:rsidR="00BD252D" w:rsidRPr="007F0BC4">
        <w:t>mission</w:t>
      </w:r>
      <w:r>
        <w:t>s</w:t>
      </w:r>
      <w:r w:rsidR="00BD252D" w:rsidRPr="007F0BC4">
        <w:t xml:space="preserve"> </w:t>
      </w:r>
      <w:r w:rsidR="007F0BC4" w:rsidRPr="007F0BC4">
        <w:t xml:space="preserve">calculation </w:t>
      </w:r>
      <w:r w:rsidR="00650797" w:rsidRPr="007F0BC4">
        <w:t xml:space="preserve">for diesel </w:t>
      </w:r>
      <w:r w:rsidR="004C5C0E">
        <w:t>ICE</w:t>
      </w:r>
      <w:r w:rsidR="00C46B84">
        <w:t xml:space="preserve"> </w:t>
      </w:r>
      <w:r w:rsidR="00A65029">
        <w:t>are</w:t>
      </w:r>
      <w:r w:rsidR="00A65029" w:rsidRPr="007F0BC4">
        <w:t xml:space="preserve"> </w:t>
      </w:r>
      <w:r w:rsidR="00E32962">
        <w:t>provided</w:t>
      </w:r>
      <w:r w:rsidR="00650797" w:rsidRPr="007F0BC4">
        <w:t xml:space="preserve"> in Appendix C, Calculation</w:t>
      </w:r>
      <w:r w:rsidR="004B6902">
        <w:t xml:space="preserve"> ID</w:t>
      </w:r>
      <w:r w:rsidR="00650797" w:rsidRPr="007F0BC4">
        <w:t xml:space="preserve"> </w:t>
      </w:r>
      <w:r w:rsidR="0077285C">
        <w:t>7</w:t>
      </w:r>
      <w:r w:rsidR="00C90BA0">
        <w:t xml:space="preserve">a and </w:t>
      </w:r>
      <w:r w:rsidR="0077285C">
        <w:t>b</w:t>
      </w:r>
      <w:r w:rsidR="00C90BA0">
        <w:t xml:space="preserve"> (annual and hourly emissions are in one spreadsheet)</w:t>
      </w:r>
      <w:r w:rsidR="00650797" w:rsidRPr="007F0BC4">
        <w:t>.</w:t>
      </w:r>
      <w:r w:rsidR="00650797" w:rsidRPr="001D07B3">
        <w:t xml:space="preserve"> </w:t>
      </w:r>
      <w:r w:rsidR="00ED5205">
        <w:t xml:space="preserve">Calculation methodology is shown </w:t>
      </w:r>
      <w:r w:rsidR="005901EE">
        <w:t xml:space="preserve">in the following table </w:t>
      </w:r>
      <w:r w:rsidR="00B8726E" w:rsidRPr="007F0BC4">
        <w:t xml:space="preserve">for </w:t>
      </w:r>
      <w:r w:rsidR="00B8726E">
        <w:t>speciated pollutants</w:t>
      </w:r>
      <w:r w:rsidR="00ED5205">
        <w:t>.</w:t>
      </w:r>
    </w:p>
    <w:tbl>
      <w:tblPr>
        <w:tblStyle w:val="TableGrid"/>
        <w:tblW w:w="9180" w:type="dxa"/>
        <w:tblLayout w:type="fixed"/>
        <w:tblLook w:val="04A0" w:firstRow="1" w:lastRow="0" w:firstColumn="1" w:lastColumn="0" w:noHBand="0" w:noVBand="1"/>
      </w:tblPr>
      <w:tblGrid>
        <w:gridCol w:w="2630"/>
        <w:gridCol w:w="6550"/>
      </w:tblGrid>
      <w:tr w:rsidR="0077285C" w14:paraId="2BEF832E" w14:textId="77777777" w:rsidTr="0077285C">
        <w:trPr>
          <w:trHeight w:val="602"/>
        </w:trPr>
        <w:tc>
          <w:tcPr>
            <w:tcW w:w="2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156FB0A6" w14:textId="77777777" w:rsidR="0077285C" w:rsidRDefault="0077285C">
            <w:pPr>
              <w:rPr>
                <w:rFonts w:asciiTheme="minorHAnsi" w:hAnsiTheme="minorHAnsi" w:cstheme="minorBidi"/>
                <w:b/>
                <w:kern w:val="0"/>
              </w:rPr>
            </w:pPr>
            <w:r>
              <w:rPr>
                <w:b/>
              </w:rPr>
              <w:lastRenderedPageBreak/>
              <w:t>Inputs</w:t>
            </w:r>
          </w:p>
        </w:tc>
        <w:tc>
          <w:tcPr>
            <w:tcW w:w="65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D87F95" w14:textId="6910083A" w:rsidR="0077285C" w:rsidRDefault="0077285C">
            <w:r>
              <w:t>EF</w:t>
            </w:r>
            <w:r w:rsidR="00594A1B">
              <w:t xml:space="preserve"> </w:t>
            </w:r>
            <w:r>
              <w:t>= Emission Factor (lbs/1000 gal)</w:t>
            </w:r>
          </w:p>
          <w:p w14:paraId="24A36893" w14:textId="271886FE" w:rsidR="0077285C" w:rsidRDefault="0077285C">
            <w:r>
              <w:t>BHP = Brake Horse</w:t>
            </w:r>
            <w:r w:rsidR="00F77B22">
              <w:t>p</w:t>
            </w:r>
            <w:r>
              <w:t>ower (bhp)</w:t>
            </w:r>
          </w:p>
        </w:tc>
      </w:tr>
      <w:tr w:rsidR="0077285C" w14:paraId="48BED2CE" w14:textId="77777777" w:rsidTr="0077285C">
        <w:trPr>
          <w:trHeight w:val="458"/>
        </w:trPr>
        <w:tc>
          <w:tcPr>
            <w:tcW w:w="2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1E8842E5" w14:textId="77777777" w:rsidR="0077285C" w:rsidRDefault="0077285C">
            <w:pPr>
              <w:rPr>
                <w:b/>
              </w:rPr>
            </w:pPr>
            <w:r>
              <w:rPr>
                <w:b/>
              </w:rPr>
              <w:t>Outputs</w:t>
            </w:r>
          </w:p>
        </w:tc>
        <w:tc>
          <w:tcPr>
            <w:tcW w:w="65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7B1418" w14:textId="77777777" w:rsidR="0077285C" w:rsidRDefault="0077285C">
            <w:pPr>
              <w:rPr>
                <w:position w:val="-28"/>
              </w:rPr>
            </w:pPr>
            <w:r>
              <w:rPr>
                <w:position w:val="-28"/>
              </w:rPr>
              <w:t>E</w:t>
            </w:r>
            <w:r>
              <w:rPr>
                <w:position w:val="-28"/>
                <w:vertAlign w:val="subscript"/>
              </w:rPr>
              <w:t>pH</w:t>
            </w:r>
            <w:r>
              <w:rPr>
                <w:position w:val="-28"/>
              </w:rPr>
              <w:t xml:space="preserve"> = Emission of pollutant p (lbs/hour)</w:t>
            </w:r>
          </w:p>
        </w:tc>
      </w:tr>
      <w:tr w:rsidR="0077285C" w14:paraId="46C6831F" w14:textId="77777777" w:rsidTr="0077285C">
        <w:trPr>
          <w:trHeight w:val="135"/>
        </w:trPr>
        <w:tc>
          <w:tcPr>
            <w:tcW w:w="2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5BAA0CDD" w14:textId="77777777" w:rsidR="0077285C" w:rsidRDefault="0077285C">
            <w:pPr>
              <w:rPr>
                <w:b/>
              </w:rPr>
            </w:pPr>
            <w:r>
              <w:rPr>
                <w:b/>
              </w:rPr>
              <w:t>Calculations</w:t>
            </w:r>
          </w:p>
        </w:tc>
        <w:tc>
          <w:tcPr>
            <w:tcW w:w="6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BC66EF" w14:textId="77777777" w:rsidR="0077285C" w:rsidRDefault="0077285C">
            <w:pPr>
              <w:jc w:val="center"/>
              <w:rPr>
                <w:position w:val="-28"/>
              </w:rPr>
            </w:pPr>
          </w:p>
          <w:p w14:paraId="47C5A0D6" w14:textId="77777777" w:rsidR="0077285C" w:rsidRDefault="00D53C6F">
            <w:pPr>
              <w:jc w:val="center"/>
              <w:rPr>
                <w:position w:val="-28"/>
                <w:sz w:val="32"/>
                <w:szCs w:val="32"/>
              </w:rPr>
            </w:pPr>
            <m:oMathPara>
              <m:oMath>
                <m:sSub>
                  <m:sSubPr>
                    <m:ctrlPr>
                      <w:rPr>
                        <w:rFonts w:ascii="Cambria Math" w:hAnsi="Cambria Math"/>
                        <w:i/>
                        <w:sz w:val="32"/>
                        <w:szCs w:val="32"/>
                      </w:rPr>
                    </m:ctrlPr>
                  </m:sSubPr>
                  <m:e>
                    <m:r>
                      <w:rPr>
                        <w:rFonts w:ascii="Cambria Math"/>
                        <w:sz w:val="32"/>
                        <w:szCs w:val="32"/>
                      </w:rPr>
                      <m:t>E</m:t>
                    </m:r>
                  </m:e>
                  <m:sub>
                    <m:r>
                      <w:rPr>
                        <w:rFonts w:ascii="Cambria Math"/>
                        <w:sz w:val="32"/>
                        <w:szCs w:val="32"/>
                      </w:rPr>
                      <m:t>pH</m:t>
                    </m:r>
                  </m:sub>
                </m:sSub>
                <m:r>
                  <w:rPr>
                    <w:rFonts w:ascii="Cambria Math"/>
                    <w:sz w:val="32"/>
                    <w:szCs w:val="32"/>
                  </w:rPr>
                  <m:t>=</m:t>
                </m:r>
                <m:f>
                  <m:fPr>
                    <m:ctrlPr>
                      <w:rPr>
                        <w:rFonts w:ascii="Cambria Math" w:hAnsi="Cambria Math"/>
                        <w:i/>
                        <w:sz w:val="32"/>
                        <w:szCs w:val="32"/>
                      </w:rPr>
                    </m:ctrlPr>
                  </m:fPr>
                  <m:num>
                    <m:r>
                      <w:rPr>
                        <w:rFonts w:ascii="Cambria Math"/>
                        <w:sz w:val="32"/>
                        <w:szCs w:val="32"/>
                      </w:rPr>
                      <m:t>0.0569(BHP)(EF)</m:t>
                    </m:r>
                  </m:num>
                  <m:den>
                    <m:r>
                      <w:rPr>
                        <w:rFonts w:ascii="Cambria Math"/>
                        <w:sz w:val="32"/>
                        <w:szCs w:val="32"/>
                      </w:rPr>
                      <m:t>1000</m:t>
                    </m:r>
                  </m:den>
                </m:f>
              </m:oMath>
            </m:oMathPara>
          </w:p>
          <w:p w14:paraId="03B80C8F" w14:textId="77777777" w:rsidR="0077285C" w:rsidRDefault="0077285C">
            <w:pPr>
              <w:jc w:val="center"/>
            </w:pPr>
          </w:p>
        </w:tc>
      </w:tr>
      <w:tr w:rsidR="0077285C" w14:paraId="5D147080" w14:textId="77777777" w:rsidTr="0077285C">
        <w:trPr>
          <w:trHeight w:val="629"/>
        </w:trPr>
        <w:tc>
          <w:tcPr>
            <w:tcW w:w="2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48A10671" w14:textId="77777777" w:rsidR="0077285C" w:rsidRDefault="0077285C">
            <w:pPr>
              <w:rPr>
                <w:b/>
              </w:rPr>
            </w:pPr>
            <w:r>
              <w:rPr>
                <w:b/>
              </w:rPr>
              <w:t>Notes</w:t>
            </w:r>
          </w:p>
        </w:tc>
        <w:tc>
          <w:tcPr>
            <w:tcW w:w="6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0F025" w14:textId="77777777" w:rsidR="0077285C" w:rsidRDefault="0077285C" w:rsidP="00724992">
            <w:pPr>
              <w:spacing w:after="80"/>
            </w:pPr>
            <w:r>
              <w:t xml:space="preserve">0.0569 gal/bhp-hour = (7,800 Btu/bhp-hour)/(137,000 Btu/gal) </w:t>
            </w:r>
          </w:p>
          <w:p w14:paraId="4189A624" w14:textId="77777777" w:rsidR="0077285C" w:rsidRDefault="0077285C" w:rsidP="00724992">
            <w:pPr>
              <w:spacing w:after="80"/>
            </w:pPr>
            <w:r>
              <w:t>Only hourly emissions are required for calculating acute risk.</w:t>
            </w:r>
          </w:p>
          <w:p w14:paraId="6AE7E3A0" w14:textId="288FF17F" w:rsidR="0077285C" w:rsidRPr="00BA111E" w:rsidRDefault="0077285C">
            <w:pPr>
              <w:rPr>
                <w:bCs/>
              </w:rPr>
            </w:pPr>
            <w:r>
              <w:rPr>
                <w:bCs/>
              </w:rPr>
              <w:t>Maximum hourly emissions from Tier 3 and Tier 4 engines and Tier 2 engines greater than 750 bhp are not required to be included in the HRA.</w:t>
            </w:r>
          </w:p>
        </w:tc>
      </w:tr>
    </w:tbl>
    <w:p w14:paraId="7325602A" w14:textId="77777777" w:rsidR="00FF6904" w:rsidRDefault="00594A1B" w:rsidP="00594A1B">
      <w:pPr>
        <w:tabs>
          <w:tab w:val="left" w:pos="900"/>
        </w:tabs>
        <w:rPr>
          <w:kern w:val="0"/>
          <w:sz w:val="18"/>
          <w:szCs w:val="18"/>
        </w:rPr>
      </w:pPr>
      <w:r w:rsidRPr="00D3430F">
        <w:rPr>
          <w:b/>
          <w:kern w:val="0"/>
          <w:sz w:val="18"/>
          <w:szCs w:val="18"/>
        </w:rPr>
        <w:t>Notes:</w:t>
      </w:r>
      <w:r w:rsidRPr="00D3430F">
        <w:rPr>
          <w:kern w:val="0"/>
          <w:sz w:val="18"/>
          <w:szCs w:val="18"/>
        </w:rPr>
        <w:tab/>
      </w:r>
      <w:r w:rsidR="00FF6904">
        <w:rPr>
          <w:kern w:val="0"/>
          <w:sz w:val="18"/>
          <w:szCs w:val="18"/>
        </w:rPr>
        <w:t>Btu – British thermal unit</w:t>
      </w:r>
    </w:p>
    <w:p w14:paraId="253A2B89" w14:textId="6CA3B4D2" w:rsidR="00594A1B" w:rsidRDefault="00FF6904" w:rsidP="00594A1B">
      <w:pPr>
        <w:tabs>
          <w:tab w:val="left" w:pos="900"/>
        </w:tabs>
        <w:rPr>
          <w:kern w:val="0"/>
          <w:sz w:val="18"/>
          <w:szCs w:val="18"/>
        </w:rPr>
      </w:pPr>
      <w:r>
        <w:rPr>
          <w:kern w:val="0"/>
          <w:sz w:val="18"/>
          <w:szCs w:val="18"/>
        </w:rPr>
        <w:tab/>
      </w:r>
      <w:r w:rsidR="00594A1B">
        <w:rPr>
          <w:kern w:val="0"/>
          <w:sz w:val="18"/>
          <w:szCs w:val="18"/>
        </w:rPr>
        <w:t>gal – gallons</w:t>
      </w:r>
    </w:p>
    <w:p w14:paraId="5F5CD466" w14:textId="147A7D8E" w:rsidR="00FF6904" w:rsidRDefault="00FF6904" w:rsidP="00594A1B">
      <w:pPr>
        <w:tabs>
          <w:tab w:val="left" w:pos="900"/>
        </w:tabs>
        <w:rPr>
          <w:kern w:val="0"/>
          <w:sz w:val="18"/>
          <w:szCs w:val="18"/>
        </w:rPr>
      </w:pPr>
      <w:r>
        <w:rPr>
          <w:kern w:val="0"/>
          <w:sz w:val="18"/>
          <w:szCs w:val="18"/>
        </w:rPr>
        <w:tab/>
        <w:t xml:space="preserve">HRA </w:t>
      </w:r>
      <w:r w:rsidR="00A678D2">
        <w:rPr>
          <w:kern w:val="0"/>
          <w:sz w:val="18"/>
          <w:szCs w:val="18"/>
        </w:rPr>
        <w:t>–</w:t>
      </w:r>
      <w:r>
        <w:rPr>
          <w:kern w:val="0"/>
          <w:sz w:val="18"/>
          <w:szCs w:val="18"/>
        </w:rPr>
        <w:t xml:space="preserve"> </w:t>
      </w:r>
      <w:r w:rsidR="00A678D2">
        <w:rPr>
          <w:kern w:val="0"/>
          <w:sz w:val="18"/>
          <w:szCs w:val="18"/>
        </w:rPr>
        <w:t>health risk assessment</w:t>
      </w:r>
    </w:p>
    <w:p w14:paraId="43A4E436" w14:textId="77777777" w:rsidR="00594A1B" w:rsidRDefault="00594A1B" w:rsidP="00594A1B">
      <w:pPr>
        <w:tabs>
          <w:tab w:val="left" w:pos="900"/>
        </w:tabs>
        <w:rPr>
          <w:kern w:val="0"/>
          <w:sz w:val="18"/>
          <w:szCs w:val="18"/>
        </w:rPr>
      </w:pPr>
      <w:r>
        <w:rPr>
          <w:kern w:val="0"/>
          <w:sz w:val="18"/>
          <w:szCs w:val="18"/>
        </w:rPr>
        <w:tab/>
        <w:t xml:space="preserve">lbs – pounds </w:t>
      </w:r>
    </w:p>
    <w:p w14:paraId="7731FF07" w14:textId="77777777" w:rsidR="00B8726E" w:rsidRDefault="00BD6516" w:rsidP="00724992">
      <w:pPr>
        <w:pStyle w:val="BodyText"/>
        <w:spacing w:before="120"/>
      </w:pPr>
      <w:r w:rsidRPr="003B6DB6">
        <w:t xml:space="preserve">Calculation methodology is shown below </w:t>
      </w:r>
      <w:r w:rsidRPr="00147272">
        <w:t>for Diesel PM</w:t>
      </w:r>
      <w:r w:rsidRPr="003B6DB6">
        <w:t>.</w:t>
      </w:r>
    </w:p>
    <w:tbl>
      <w:tblPr>
        <w:tblStyle w:val="TableGrid"/>
        <w:tblW w:w="9150" w:type="dxa"/>
        <w:tblInd w:w="18" w:type="dxa"/>
        <w:tblLayout w:type="fixed"/>
        <w:tblLook w:val="04A0" w:firstRow="1" w:lastRow="0" w:firstColumn="1" w:lastColumn="0" w:noHBand="0" w:noVBand="1"/>
      </w:tblPr>
      <w:tblGrid>
        <w:gridCol w:w="2609"/>
        <w:gridCol w:w="6541"/>
      </w:tblGrid>
      <w:tr w:rsidR="000D7A47" w14:paraId="2977C939" w14:textId="77777777" w:rsidTr="000D7A47">
        <w:trPr>
          <w:trHeight w:val="135"/>
        </w:trPr>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433A1F09" w14:textId="77777777" w:rsidR="000D7A47" w:rsidRDefault="000D7A47">
            <w:pPr>
              <w:rPr>
                <w:rFonts w:asciiTheme="minorHAnsi" w:hAnsiTheme="minorHAnsi" w:cstheme="minorBidi"/>
                <w:b/>
                <w:kern w:val="0"/>
              </w:rPr>
            </w:pPr>
          </w:p>
          <w:p w14:paraId="27C56374" w14:textId="77777777" w:rsidR="000D7A47" w:rsidRDefault="000D7A47">
            <w:pPr>
              <w:rPr>
                <w:b/>
              </w:rPr>
            </w:pPr>
            <w:r>
              <w:rPr>
                <w:b/>
              </w:rPr>
              <w:t>Inputs</w:t>
            </w:r>
          </w:p>
        </w:tc>
        <w:tc>
          <w:tcPr>
            <w:tcW w:w="6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5220B" w14:textId="77777777" w:rsidR="000D7A47" w:rsidRDefault="000D7A47">
            <w:r>
              <w:t>BQ = Activity Rate or Base Quantity (hours/year) or (gal/year)</w:t>
            </w:r>
          </w:p>
          <w:p w14:paraId="4077F615" w14:textId="77777777" w:rsidR="000D7A47" w:rsidRDefault="000D7A47">
            <w:r>
              <w:t>EF</w:t>
            </w:r>
            <w:r>
              <w:rPr>
                <w:vertAlign w:val="subscript"/>
              </w:rPr>
              <w:t xml:space="preserve"> </w:t>
            </w:r>
            <w:r>
              <w:t>= Emission Factor for Diesel Particulate Matter (g/bhp-hour)</w:t>
            </w:r>
          </w:p>
          <w:p w14:paraId="0A1D84AE" w14:textId="72FF83A7" w:rsidR="000D7A47" w:rsidRDefault="000D7A47" w:rsidP="00802EFB">
            <w:r>
              <w:t>BHP = Brake Horsepower (bhp)</w:t>
            </w:r>
          </w:p>
        </w:tc>
      </w:tr>
      <w:tr w:rsidR="000D7A47" w14:paraId="4E422873" w14:textId="77777777" w:rsidTr="000D7A47">
        <w:trPr>
          <w:trHeight w:val="422"/>
        </w:trPr>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736F6A84" w14:textId="77777777" w:rsidR="000D7A47" w:rsidRDefault="000D7A47">
            <w:pPr>
              <w:rPr>
                <w:b/>
              </w:rPr>
            </w:pPr>
            <w:r>
              <w:rPr>
                <w:b/>
              </w:rPr>
              <w:t>Outputs</w:t>
            </w:r>
          </w:p>
        </w:tc>
        <w:tc>
          <w:tcPr>
            <w:tcW w:w="6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564FDA" w14:textId="77777777" w:rsidR="000D7A47" w:rsidRDefault="000D7A47">
            <w:pPr>
              <w:rPr>
                <w:position w:val="-28"/>
              </w:rPr>
            </w:pPr>
            <w:r>
              <w:rPr>
                <w:position w:val="-28"/>
              </w:rPr>
              <w:t>E</w:t>
            </w:r>
            <w:r>
              <w:rPr>
                <w:position w:val="-28"/>
                <w:vertAlign w:val="subscript"/>
              </w:rPr>
              <w:t>Y</w:t>
            </w:r>
            <w:r>
              <w:rPr>
                <w:position w:val="-28"/>
              </w:rPr>
              <w:t xml:space="preserve"> = Emission of Diesel Particulate Matter (lbs/year)</w:t>
            </w:r>
          </w:p>
        </w:tc>
      </w:tr>
      <w:tr w:rsidR="000D7A47" w14:paraId="718C5013" w14:textId="77777777" w:rsidTr="000D7A47">
        <w:trPr>
          <w:trHeight w:val="135"/>
        </w:trPr>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5B169DD7" w14:textId="77777777" w:rsidR="000D7A47" w:rsidRDefault="000D7A47">
            <w:pPr>
              <w:rPr>
                <w:b/>
              </w:rPr>
            </w:pPr>
            <w:r>
              <w:rPr>
                <w:b/>
              </w:rPr>
              <w:t>Calculations</w:t>
            </w:r>
          </w:p>
        </w:tc>
        <w:tc>
          <w:tcPr>
            <w:tcW w:w="6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B227B0" w14:textId="77777777" w:rsidR="000D7A47" w:rsidRDefault="000D7A47">
            <w:pPr>
              <w:jc w:val="center"/>
              <w:rPr>
                <w:position w:val="-28"/>
              </w:rPr>
            </w:pPr>
          </w:p>
          <w:p w14:paraId="06A9319B" w14:textId="77777777" w:rsidR="000D7A47" w:rsidRDefault="00D53C6F">
            <w:pPr>
              <w:jc w:val="center"/>
              <w:rPr>
                <w:sz w:val="32"/>
                <w:szCs w:val="32"/>
              </w:rPr>
            </w:pPr>
            <m:oMathPara>
              <m:oMath>
                <m:sSub>
                  <m:sSubPr>
                    <m:ctrlPr>
                      <w:rPr>
                        <w:rFonts w:ascii="Cambria Math" w:hAnsi="Cambria Math"/>
                        <w:i/>
                        <w:sz w:val="32"/>
                        <w:szCs w:val="32"/>
                      </w:rPr>
                    </m:ctrlPr>
                  </m:sSubPr>
                  <m:e>
                    <m:r>
                      <w:rPr>
                        <w:rFonts w:ascii="Cambria Math"/>
                        <w:sz w:val="32"/>
                        <w:szCs w:val="32"/>
                      </w:rPr>
                      <m:t>E</m:t>
                    </m:r>
                  </m:e>
                  <m:sub>
                    <m:r>
                      <w:rPr>
                        <w:rFonts w:ascii="Cambria Math"/>
                        <w:sz w:val="32"/>
                        <w:szCs w:val="32"/>
                      </w:rPr>
                      <m:t>Y</m:t>
                    </m:r>
                  </m:sub>
                </m:sSub>
                <m:r>
                  <w:rPr>
                    <w:rFonts w:ascii="Cambria Math"/>
                    <w:sz w:val="32"/>
                    <w:szCs w:val="32"/>
                  </w:rPr>
                  <m:t>=</m:t>
                </m:r>
                <m:f>
                  <m:fPr>
                    <m:ctrlPr>
                      <w:rPr>
                        <w:rFonts w:ascii="Cambria Math" w:hAnsi="Cambria Math"/>
                        <w:i/>
                        <w:sz w:val="32"/>
                        <w:szCs w:val="32"/>
                      </w:rPr>
                    </m:ctrlPr>
                  </m:fPr>
                  <m:num>
                    <m:d>
                      <m:dPr>
                        <m:ctrlPr>
                          <w:rPr>
                            <w:rFonts w:ascii="Cambria Math" w:hAnsi="Cambria Math"/>
                            <w:i/>
                            <w:sz w:val="32"/>
                            <w:szCs w:val="32"/>
                          </w:rPr>
                        </m:ctrlPr>
                      </m:dPr>
                      <m:e>
                        <m:r>
                          <w:rPr>
                            <w:rFonts w:ascii="Cambria Math"/>
                            <w:sz w:val="32"/>
                            <w:szCs w:val="32"/>
                          </w:rPr>
                          <m:t>BQ</m:t>
                        </m:r>
                      </m:e>
                    </m:d>
                    <m:d>
                      <m:dPr>
                        <m:ctrlPr>
                          <w:rPr>
                            <w:rFonts w:ascii="Cambria Math" w:hAnsi="Cambria Math"/>
                            <w:i/>
                            <w:sz w:val="32"/>
                            <w:szCs w:val="32"/>
                          </w:rPr>
                        </m:ctrlPr>
                      </m:dPr>
                      <m:e>
                        <m:r>
                          <w:rPr>
                            <w:rFonts w:ascii="Cambria Math"/>
                            <w:sz w:val="32"/>
                            <w:szCs w:val="32"/>
                          </w:rPr>
                          <m:t>BHP</m:t>
                        </m:r>
                      </m:e>
                    </m:d>
                    <m:d>
                      <m:dPr>
                        <m:ctrlPr>
                          <w:rPr>
                            <w:rFonts w:ascii="Cambria Math" w:hAnsi="Cambria Math"/>
                            <w:i/>
                            <w:sz w:val="32"/>
                            <w:szCs w:val="32"/>
                          </w:rPr>
                        </m:ctrlPr>
                      </m:dPr>
                      <m:e>
                        <m:r>
                          <w:rPr>
                            <w:rFonts w:ascii="Cambria Math"/>
                            <w:sz w:val="32"/>
                            <w:szCs w:val="32"/>
                          </w:rPr>
                          <m:t>EF</m:t>
                        </m:r>
                      </m:e>
                    </m:d>
                  </m:num>
                  <m:den>
                    <m:r>
                      <w:rPr>
                        <w:rFonts w:ascii="Cambria Math"/>
                        <w:sz w:val="32"/>
                        <w:szCs w:val="32"/>
                      </w:rPr>
                      <m:t>453.6</m:t>
                    </m:r>
                  </m:den>
                </m:f>
              </m:oMath>
            </m:oMathPara>
          </w:p>
          <w:p w14:paraId="23E0B04C" w14:textId="77777777" w:rsidR="000D7A47" w:rsidRDefault="000D7A47">
            <w:pPr>
              <w:jc w:val="center"/>
            </w:pPr>
          </w:p>
          <w:p w14:paraId="4BA0C402" w14:textId="77777777" w:rsidR="000D7A47" w:rsidRDefault="000D7A47" w:rsidP="00FA7D26">
            <w:pPr>
              <w:jc w:val="center"/>
            </w:pPr>
          </w:p>
        </w:tc>
      </w:tr>
    </w:tbl>
    <w:p w14:paraId="14EB1539" w14:textId="4FA6FC0D" w:rsidR="00BE34C4" w:rsidRDefault="00BE34C4" w:rsidP="00BE34C4">
      <w:pPr>
        <w:tabs>
          <w:tab w:val="left" w:pos="900"/>
        </w:tabs>
        <w:rPr>
          <w:kern w:val="0"/>
          <w:sz w:val="18"/>
          <w:szCs w:val="18"/>
        </w:rPr>
      </w:pPr>
      <w:r w:rsidRPr="00D3430F">
        <w:rPr>
          <w:b/>
          <w:kern w:val="0"/>
          <w:sz w:val="18"/>
          <w:szCs w:val="18"/>
        </w:rPr>
        <w:t>Notes:</w:t>
      </w:r>
      <w:r w:rsidRPr="00D3430F">
        <w:rPr>
          <w:kern w:val="0"/>
          <w:sz w:val="18"/>
          <w:szCs w:val="18"/>
        </w:rPr>
        <w:tab/>
      </w:r>
      <w:r>
        <w:rPr>
          <w:kern w:val="0"/>
          <w:sz w:val="18"/>
          <w:szCs w:val="18"/>
        </w:rPr>
        <w:t>gal – gallons</w:t>
      </w:r>
    </w:p>
    <w:p w14:paraId="3E814658" w14:textId="694452D1" w:rsidR="00BE34C4" w:rsidRDefault="00BE34C4" w:rsidP="00BE34C4">
      <w:pPr>
        <w:tabs>
          <w:tab w:val="left" w:pos="900"/>
        </w:tabs>
        <w:rPr>
          <w:kern w:val="0"/>
          <w:sz w:val="18"/>
          <w:szCs w:val="18"/>
        </w:rPr>
      </w:pPr>
      <w:r>
        <w:rPr>
          <w:kern w:val="0"/>
          <w:sz w:val="18"/>
          <w:szCs w:val="18"/>
        </w:rPr>
        <w:tab/>
        <w:t xml:space="preserve">lbs – pounds </w:t>
      </w:r>
    </w:p>
    <w:p w14:paraId="6AEA5860" w14:textId="77777777" w:rsidR="00BE34C4" w:rsidRDefault="00BE34C4">
      <w:pPr>
        <w:jc w:val="left"/>
        <w:rPr>
          <w:rFonts w:ascii="Arial Bold" w:hAnsi="Arial Bold" w:cs="Arial Bold"/>
          <w:b/>
          <w:bCs/>
        </w:rPr>
      </w:pPr>
      <w:r>
        <w:br w:type="page"/>
      </w:r>
    </w:p>
    <w:p w14:paraId="2EE8D074" w14:textId="3DD9E31B" w:rsidR="005A4419" w:rsidRDefault="005A4419" w:rsidP="005A4419">
      <w:pPr>
        <w:pStyle w:val="Heading3"/>
      </w:pPr>
      <w:bookmarkStart w:id="56" w:name="_Toc122623156"/>
      <w:r w:rsidRPr="003B2A4A">
        <w:lastRenderedPageBreak/>
        <w:t>Gasoline</w:t>
      </w:r>
      <w:bookmarkEnd w:id="56"/>
    </w:p>
    <w:p w14:paraId="07E08B73" w14:textId="77777777" w:rsidR="00167F2E" w:rsidRDefault="000D7A47" w:rsidP="00724992">
      <w:pPr>
        <w:pStyle w:val="BodyText"/>
      </w:pPr>
      <w:r w:rsidRPr="00A94180">
        <w:rPr>
          <w:kern w:val="0"/>
        </w:rPr>
        <w:t xml:space="preserve">EFs for </w:t>
      </w:r>
      <w:r>
        <w:rPr>
          <w:kern w:val="0"/>
        </w:rPr>
        <w:t>gasoline</w:t>
      </w:r>
      <w:r w:rsidRPr="00A94180">
        <w:rPr>
          <w:kern w:val="0"/>
        </w:rPr>
        <w:t xml:space="preserve"> ICEs from </w:t>
      </w:r>
      <w:r w:rsidRPr="00B300EA">
        <w:rPr>
          <w:i/>
        </w:rPr>
        <w:t>SBCAPCD-Approved TAC Emission Factors.xlsx</w:t>
      </w:r>
      <w:r>
        <w:t xml:space="preserve"> </w:t>
      </w:r>
      <w:r w:rsidR="008128CF">
        <w:t>were</w:t>
      </w:r>
      <w:r>
        <w:t xml:space="preserve"> used to calculate </w:t>
      </w:r>
      <w:r w:rsidR="00C90BA0">
        <w:t xml:space="preserve">TAC </w:t>
      </w:r>
      <w:r>
        <w:t xml:space="preserve">emissions. </w:t>
      </w:r>
    </w:p>
    <w:p w14:paraId="3491CD2E" w14:textId="5ECD5FC9" w:rsidR="0059564F" w:rsidRDefault="000D7A47" w:rsidP="00724992">
      <w:pPr>
        <w:pStyle w:val="BodyText"/>
        <w:spacing w:after="240"/>
      </w:pPr>
      <w:r>
        <w:t>E</w:t>
      </w:r>
      <w:r>
        <w:rPr>
          <w:kern w:val="0"/>
        </w:rPr>
        <w:t xml:space="preserve">missions </w:t>
      </w:r>
      <w:r w:rsidRPr="001D07B3">
        <w:rPr>
          <w:kern w:val="0"/>
        </w:rPr>
        <w:t xml:space="preserve">calculation for </w:t>
      </w:r>
      <w:r>
        <w:rPr>
          <w:kern w:val="0"/>
        </w:rPr>
        <w:t>gasoline ICEs</w:t>
      </w:r>
      <w:r w:rsidRPr="001D07B3">
        <w:rPr>
          <w:kern w:val="0"/>
        </w:rPr>
        <w:t xml:space="preserve"> is </w:t>
      </w:r>
      <w:r>
        <w:rPr>
          <w:kern w:val="0"/>
        </w:rPr>
        <w:t>provided</w:t>
      </w:r>
      <w:r w:rsidRPr="001D07B3">
        <w:rPr>
          <w:kern w:val="0"/>
        </w:rPr>
        <w:t xml:space="preserve"> in </w:t>
      </w:r>
      <w:r w:rsidRPr="000D7A47">
        <w:rPr>
          <w:bCs/>
          <w:kern w:val="0"/>
        </w:rPr>
        <w:t>Appendix C,</w:t>
      </w:r>
      <w:r>
        <w:rPr>
          <w:kern w:val="0"/>
        </w:rPr>
        <w:t xml:space="preserve"> </w:t>
      </w:r>
      <w:r w:rsidRPr="001D07B3">
        <w:rPr>
          <w:kern w:val="0"/>
        </w:rPr>
        <w:t>Calculation</w:t>
      </w:r>
      <w:r>
        <w:rPr>
          <w:kern w:val="0"/>
        </w:rPr>
        <w:t> ID 7c</w:t>
      </w:r>
      <w:r w:rsidRPr="001D07B3">
        <w:rPr>
          <w:kern w:val="0"/>
        </w:rPr>
        <w:t>.</w:t>
      </w:r>
      <w:r w:rsidR="00ED5205">
        <w:t xml:space="preserve"> Calculation methodology is shown below.</w:t>
      </w:r>
    </w:p>
    <w:tbl>
      <w:tblPr>
        <w:tblStyle w:val="TableGrid"/>
        <w:tblW w:w="9465" w:type="dxa"/>
        <w:tblLayout w:type="fixed"/>
        <w:tblLook w:val="04A0" w:firstRow="1" w:lastRow="0" w:firstColumn="1" w:lastColumn="0" w:noHBand="0" w:noVBand="1"/>
      </w:tblPr>
      <w:tblGrid>
        <w:gridCol w:w="2537"/>
        <w:gridCol w:w="6928"/>
      </w:tblGrid>
      <w:tr w:rsidR="000D7A47" w14:paraId="727EE63A" w14:textId="77777777" w:rsidTr="000D7A47">
        <w:trPr>
          <w:trHeight w:val="13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3B91A233" w14:textId="77777777" w:rsidR="000D7A47" w:rsidRDefault="000D7A47">
            <w:pPr>
              <w:rPr>
                <w:rFonts w:asciiTheme="minorHAnsi" w:hAnsiTheme="minorHAnsi" w:cstheme="minorBidi"/>
                <w:b/>
                <w:kern w:val="0"/>
              </w:rPr>
            </w:pPr>
            <w:r>
              <w:rPr>
                <w:b/>
              </w:rPr>
              <w:t>Inputs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0852BF" w14:textId="77777777" w:rsidR="000D7A47" w:rsidRDefault="000D7A47">
            <w:r>
              <w:t>BQ = Activity Rate or Base Quantity (hrs/year) or (gal/yr)</w:t>
            </w:r>
          </w:p>
          <w:p w14:paraId="235B4986" w14:textId="77777777" w:rsidR="000D7A47" w:rsidRDefault="000D7A47">
            <w:r>
              <w:t>EF</w:t>
            </w:r>
            <w:r>
              <w:rPr>
                <w:vertAlign w:val="subscript"/>
              </w:rPr>
              <w:t xml:space="preserve"> </w:t>
            </w:r>
            <w:r>
              <w:t>= Emission Factor for pollutant p (lbs /1000 gal)</w:t>
            </w:r>
          </w:p>
          <w:p w14:paraId="00204EE2" w14:textId="4F6AA583" w:rsidR="000D7A47" w:rsidRDefault="000D7A47">
            <w:r>
              <w:t xml:space="preserve">BHP = </w:t>
            </w:r>
            <w:r w:rsidR="00167F2E">
              <w:t xml:space="preserve">Brake </w:t>
            </w:r>
            <w:r>
              <w:t>Horse</w:t>
            </w:r>
            <w:r w:rsidR="00FE5C6A">
              <w:t>p</w:t>
            </w:r>
            <w:r>
              <w:t>ower</w:t>
            </w:r>
            <w:r w:rsidR="00FE5C6A">
              <w:t xml:space="preserve"> (bhp)</w:t>
            </w:r>
          </w:p>
        </w:tc>
      </w:tr>
      <w:tr w:rsidR="000D7A47" w14:paraId="031C30E5" w14:textId="77777777" w:rsidTr="000D7A47">
        <w:trPr>
          <w:trHeight w:val="782"/>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09532CC5" w14:textId="77777777" w:rsidR="000D7A47" w:rsidRDefault="000D7A47">
            <w:pPr>
              <w:rPr>
                <w:b/>
              </w:rPr>
            </w:pPr>
            <w:r>
              <w:rPr>
                <w:b/>
              </w:rPr>
              <w:t>Outputs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E9406E" w14:textId="77777777" w:rsidR="000D7A47" w:rsidRDefault="000D7A47">
            <w:pPr>
              <w:rPr>
                <w:position w:val="-28"/>
              </w:rPr>
            </w:pPr>
            <w:r>
              <w:rPr>
                <w:position w:val="-28"/>
              </w:rPr>
              <w:t>E</w:t>
            </w:r>
            <w:r>
              <w:rPr>
                <w:position w:val="-28"/>
                <w:vertAlign w:val="subscript"/>
              </w:rPr>
              <w:t>pY</w:t>
            </w:r>
            <w:r>
              <w:rPr>
                <w:position w:val="-28"/>
              </w:rPr>
              <w:t xml:space="preserve"> = Emission for pollutant p (lb/year)</w:t>
            </w:r>
          </w:p>
          <w:p w14:paraId="4D59A503" w14:textId="77777777" w:rsidR="000D7A47" w:rsidRDefault="000D7A47">
            <w:pPr>
              <w:rPr>
                <w:position w:val="-28"/>
              </w:rPr>
            </w:pPr>
            <w:r>
              <w:rPr>
                <w:position w:val="-28"/>
              </w:rPr>
              <w:t>E</w:t>
            </w:r>
            <w:r>
              <w:rPr>
                <w:position w:val="-28"/>
                <w:vertAlign w:val="subscript"/>
              </w:rPr>
              <w:t>pH</w:t>
            </w:r>
            <w:r>
              <w:rPr>
                <w:position w:val="-28"/>
              </w:rPr>
              <w:t xml:space="preserve"> = Emission for pollutant p (lb/hour)</w:t>
            </w:r>
          </w:p>
        </w:tc>
      </w:tr>
      <w:tr w:rsidR="000D7A47" w14:paraId="2E1FB186" w14:textId="77777777" w:rsidTr="000D7A47">
        <w:trPr>
          <w:trHeight w:val="13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6B8C7BA2" w14:textId="77777777" w:rsidR="000D7A47" w:rsidRDefault="000D7A47">
            <w:pPr>
              <w:rPr>
                <w:b/>
              </w:rPr>
            </w:pPr>
            <w:r>
              <w:rPr>
                <w:b/>
              </w:rPr>
              <w:t>Calculations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FE9C6" w14:textId="77777777" w:rsidR="000D7A47" w:rsidRDefault="000D7A47">
            <w:pPr>
              <w:rPr>
                <w:position w:val="-28"/>
              </w:rPr>
            </w:pPr>
          </w:p>
          <w:p w14:paraId="6B67F4F8" w14:textId="77777777" w:rsidR="000D7A47" w:rsidRDefault="000D7A47">
            <w:pPr>
              <w:jc w:val="center"/>
            </w:pPr>
            <w:r>
              <w:rPr>
                <w:rFonts w:asciiTheme="minorHAnsi" w:eastAsiaTheme="minorEastAsia" w:hAnsiTheme="minorHAnsi" w:cstheme="minorBidi"/>
                <w:position w:val="-24"/>
              </w:rPr>
              <w:object w:dxaOrig="4570" w:dyaOrig="960" w14:anchorId="2FC8AE49">
                <v:shape id="_x0000_i1037" type="#_x0000_t75" style="width:228.5pt;height:48pt" o:ole="">
                  <v:imagedata r:id="rId45" o:title=""/>
                </v:shape>
                <o:OLEObject Type="Embed" ProgID="Equation.3" ShapeID="_x0000_i1037" DrawAspect="Content" ObjectID="_1735313138" r:id="rId46"/>
              </w:object>
            </w:r>
          </w:p>
          <w:p w14:paraId="0E2DB619" w14:textId="77777777" w:rsidR="000D7A47" w:rsidRDefault="000D7A47">
            <w:pPr>
              <w:jc w:val="center"/>
            </w:pPr>
          </w:p>
          <w:p w14:paraId="544A928F" w14:textId="77777777" w:rsidR="000D7A47" w:rsidRDefault="000D7A47">
            <w:pPr>
              <w:jc w:val="center"/>
              <w:rPr>
                <w:rFonts w:cstheme="minorBidi"/>
                <w:position w:val="-24"/>
              </w:rPr>
            </w:pPr>
          </w:p>
          <w:p w14:paraId="4BE55695" w14:textId="77777777" w:rsidR="000D7A47" w:rsidRDefault="000D7A47">
            <w:pPr>
              <w:jc w:val="center"/>
              <w:rPr>
                <w:position w:val="-24"/>
              </w:rPr>
            </w:pPr>
          </w:p>
          <w:p w14:paraId="38377BC7" w14:textId="77777777" w:rsidR="000D7A47" w:rsidRDefault="000D7A47">
            <w:pPr>
              <w:jc w:val="center"/>
              <w:rPr>
                <w:position w:val="-28"/>
              </w:rPr>
            </w:pPr>
            <w:r>
              <w:rPr>
                <w:rFonts w:asciiTheme="minorHAnsi" w:eastAsiaTheme="minorEastAsia" w:hAnsiTheme="minorHAnsi" w:cstheme="minorBidi"/>
                <w:position w:val="-24"/>
              </w:rPr>
              <w:object w:dxaOrig="3840" w:dyaOrig="950" w14:anchorId="40D2E0E4">
                <v:shape id="_x0000_i1038" type="#_x0000_t75" style="width:192pt;height:47.5pt" o:ole="">
                  <v:imagedata r:id="rId47" o:title=""/>
                </v:shape>
                <o:OLEObject Type="Embed" ProgID="Equation.3" ShapeID="_x0000_i1038" DrawAspect="Content" ObjectID="_1735313139" r:id="rId48"/>
              </w:object>
            </w:r>
          </w:p>
          <w:p w14:paraId="43945F7A" w14:textId="77777777" w:rsidR="000D7A47" w:rsidRDefault="000D7A47">
            <w:pPr>
              <w:jc w:val="center"/>
            </w:pPr>
          </w:p>
        </w:tc>
      </w:tr>
    </w:tbl>
    <w:p w14:paraId="0AE2CD1B" w14:textId="67E51573" w:rsidR="00FE5C6A" w:rsidRDefault="00FE5C6A" w:rsidP="00FE5C6A">
      <w:pPr>
        <w:tabs>
          <w:tab w:val="left" w:pos="900"/>
        </w:tabs>
        <w:rPr>
          <w:kern w:val="0"/>
          <w:sz w:val="18"/>
          <w:szCs w:val="18"/>
        </w:rPr>
      </w:pPr>
      <w:r w:rsidRPr="00D3430F">
        <w:rPr>
          <w:b/>
          <w:kern w:val="0"/>
          <w:sz w:val="18"/>
          <w:szCs w:val="18"/>
        </w:rPr>
        <w:t>Notes:</w:t>
      </w:r>
      <w:r w:rsidRPr="00D3430F">
        <w:rPr>
          <w:kern w:val="0"/>
          <w:sz w:val="18"/>
          <w:szCs w:val="18"/>
        </w:rPr>
        <w:tab/>
      </w:r>
      <w:r>
        <w:rPr>
          <w:kern w:val="0"/>
          <w:sz w:val="18"/>
          <w:szCs w:val="18"/>
        </w:rPr>
        <w:t>gal – gallons</w:t>
      </w:r>
    </w:p>
    <w:p w14:paraId="5A74CF7E" w14:textId="2FE9ABE5" w:rsidR="00FE5C6A" w:rsidRDefault="00FE5C6A" w:rsidP="00FE5C6A">
      <w:pPr>
        <w:tabs>
          <w:tab w:val="left" w:pos="900"/>
        </w:tabs>
        <w:rPr>
          <w:kern w:val="0"/>
          <w:sz w:val="18"/>
          <w:szCs w:val="18"/>
        </w:rPr>
      </w:pPr>
      <w:r>
        <w:rPr>
          <w:kern w:val="0"/>
          <w:sz w:val="18"/>
          <w:szCs w:val="18"/>
        </w:rPr>
        <w:tab/>
        <w:t xml:space="preserve">hrs – hours </w:t>
      </w:r>
    </w:p>
    <w:p w14:paraId="39E33464" w14:textId="77777777" w:rsidR="00FE5C6A" w:rsidRDefault="00FE5C6A" w:rsidP="00FE5C6A">
      <w:pPr>
        <w:tabs>
          <w:tab w:val="left" w:pos="900"/>
        </w:tabs>
        <w:rPr>
          <w:kern w:val="0"/>
          <w:sz w:val="18"/>
          <w:szCs w:val="18"/>
        </w:rPr>
      </w:pPr>
      <w:r>
        <w:rPr>
          <w:kern w:val="0"/>
          <w:sz w:val="18"/>
          <w:szCs w:val="18"/>
        </w:rPr>
        <w:tab/>
        <w:t xml:space="preserve">lbs – pounds </w:t>
      </w:r>
    </w:p>
    <w:p w14:paraId="294F7F65" w14:textId="77777777" w:rsidR="00A638CD" w:rsidRDefault="00A638CD">
      <w:pPr>
        <w:jc w:val="left"/>
        <w:rPr>
          <w:rFonts w:ascii="Arial Bold" w:hAnsi="Arial Bold" w:cs="Arial Bold"/>
          <w:b/>
          <w:bCs/>
        </w:rPr>
      </w:pPr>
      <w:r>
        <w:br w:type="page"/>
      </w:r>
    </w:p>
    <w:p w14:paraId="10EA323B" w14:textId="5ACAA5EB" w:rsidR="00B45532" w:rsidRDefault="00B45532" w:rsidP="00B45532">
      <w:pPr>
        <w:pStyle w:val="Heading3"/>
      </w:pPr>
      <w:bookmarkStart w:id="57" w:name="_Toc122623157"/>
      <w:r>
        <w:lastRenderedPageBreak/>
        <w:t>Jet</w:t>
      </w:r>
      <w:r w:rsidR="00FF6C69">
        <w:t>-</w:t>
      </w:r>
      <w:ins w:id="58" w:author="Chaabane, Ramzi" w:date="2022-08-18T14:53:00Z">
        <w:r w:rsidR="00C13336">
          <w:t>A</w:t>
        </w:r>
      </w:ins>
      <w:bookmarkEnd w:id="57"/>
    </w:p>
    <w:p w14:paraId="0395BF07" w14:textId="77777777" w:rsidR="005F4092" w:rsidRPr="0088672B" w:rsidRDefault="005F4092" w:rsidP="00E94643">
      <w:pPr>
        <w:pStyle w:val="BodyText"/>
      </w:pPr>
      <w:r>
        <w:t xml:space="preserve">Two </w:t>
      </w:r>
      <w:r w:rsidRPr="00EF0165">
        <w:t>units that function as ground support equipment at</w:t>
      </w:r>
      <w:r w:rsidRPr="00E1514D">
        <w:t xml:space="preserve"> the flight line</w:t>
      </w:r>
      <w:r w:rsidRPr="00EF0165">
        <w:t xml:space="preserve"> use </w:t>
      </w:r>
      <w:r>
        <w:t>Jet-A</w:t>
      </w:r>
      <w:r w:rsidRPr="00EF0165">
        <w:t xml:space="preserve"> fuel</w:t>
      </w:r>
      <w:r>
        <w:t>ed</w:t>
      </w:r>
      <w:r w:rsidRPr="00EF0165">
        <w:t xml:space="preserve"> turbines</w:t>
      </w:r>
      <w:r>
        <w:t xml:space="preserve">. EFs for the Jet-A turbines were obtained from the </w:t>
      </w:r>
      <w:r w:rsidRPr="00A17720">
        <w:t xml:space="preserve">Air Emissions Guide </w:t>
      </w:r>
      <w:r>
        <w:t>for</w:t>
      </w:r>
      <w:r w:rsidRPr="00A17720">
        <w:t xml:space="preserve"> Air Force Mobile Sources</w:t>
      </w:r>
      <w:r>
        <w:t>, August 2018.</w:t>
      </w:r>
    </w:p>
    <w:p w14:paraId="22CE2EDC" w14:textId="77777777" w:rsidR="00DD585C" w:rsidRDefault="005F4092" w:rsidP="00724992">
      <w:pPr>
        <w:pStyle w:val="BodyText"/>
        <w:spacing w:after="240"/>
      </w:pPr>
      <w:r>
        <w:t xml:space="preserve">Emissions </w:t>
      </w:r>
      <w:r w:rsidRPr="001D07B3">
        <w:t xml:space="preserve">calculation for </w:t>
      </w:r>
      <w:r>
        <w:t>Jet-A</w:t>
      </w:r>
      <w:r w:rsidRPr="001D07B3">
        <w:t xml:space="preserve"> </w:t>
      </w:r>
      <w:r>
        <w:t>turbines</w:t>
      </w:r>
      <w:r w:rsidRPr="001D07B3">
        <w:t xml:space="preserve"> is </w:t>
      </w:r>
      <w:r>
        <w:t>provided</w:t>
      </w:r>
      <w:r w:rsidRPr="001D07B3">
        <w:t xml:space="preserve"> in </w:t>
      </w:r>
      <w:r w:rsidRPr="005F4092">
        <w:rPr>
          <w:bCs/>
        </w:rPr>
        <w:t>Appendix C</w:t>
      </w:r>
      <w:r w:rsidRPr="001D07B3">
        <w:t>, Calculation </w:t>
      </w:r>
      <w:r>
        <w:t>ID 7d</w:t>
      </w:r>
      <w:r w:rsidRPr="001D07B3">
        <w:t>.</w:t>
      </w:r>
      <w:r>
        <w:t xml:space="preserve"> </w:t>
      </w:r>
      <w:r w:rsidR="00ED5205">
        <w:t>Calculation methodology is shown below.</w:t>
      </w:r>
    </w:p>
    <w:tbl>
      <w:tblPr>
        <w:tblStyle w:val="TableGrid"/>
        <w:tblW w:w="9465" w:type="dxa"/>
        <w:tblLayout w:type="fixed"/>
        <w:tblLook w:val="04A0" w:firstRow="1" w:lastRow="0" w:firstColumn="1" w:lastColumn="0" w:noHBand="0" w:noVBand="1"/>
      </w:tblPr>
      <w:tblGrid>
        <w:gridCol w:w="2537"/>
        <w:gridCol w:w="6928"/>
      </w:tblGrid>
      <w:tr w:rsidR="005F4092" w14:paraId="32D01C24" w14:textId="77777777" w:rsidTr="005F4092">
        <w:trPr>
          <w:trHeight w:val="13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22B91787" w14:textId="77777777" w:rsidR="005F4092" w:rsidRDefault="005F4092">
            <w:pPr>
              <w:rPr>
                <w:rFonts w:asciiTheme="minorHAnsi" w:hAnsiTheme="minorHAnsi" w:cstheme="minorBidi"/>
                <w:b/>
                <w:kern w:val="0"/>
              </w:rPr>
            </w:pPr>
            <w:r>
              <w:rPr>
                <w:b/>
              </w:rPr>
              <w:t>Inputs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C852BC" w14:textId="77777777" w:rsidR="005F4092" w:rsidRDefault="005F4092">
            <w:r>
              <w:t>BQ = Activity Rate or Base Quantity (gal/year)</w:t>
            </w:r>
          </w:p>
          <w:p w14:paraId="6D1AD514" w14:textId="77777777" w:rsidR="005F4092" w:rsidRDefault="005F4092">
            <w:r>
              <w:t>EF</w:t>
            </w:r>
            <w:r>
              <w:rPr>
                <w:vertAlign w:val="subscript"/>
              </w:rPr>
              <w:t xml:space="preserve"> </w:t>
            </w:r>
            <w:r>
              <w:t>= Emission Factor for pollutant p (lbs /1000 gal)</w:t>
            </w:r>
          </w:p>
          <w:p w14:paraId="396D57DA" w14:textId="291A0EF6" w:rsidR="005F4092" w:rsidRDefault="005F4092">
            <w:r>
              <w:t xml:space="preserve">BHP = </w:t>
            </w:r>
            <w:r w:rsidR="004F0FA0">
              <w:t xml:space="preserve">Brake </w:t>
            </w:r>
            <w:r>
              <w:t>Horsepower (bhp)</w:t>
            </w:r>
          </w:p>
        </w:tc>
      </w:tr>
      <w:tr w:rsidR="005F4092" w14:paraId="5E1935BA" w14:textId="77777777" w:rsidTr="005F4092">
        <w:trPr>
          <w:trHeight w:val="57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74D451AA" w14:textId="77777777" w:rsidR="005F4092" w:rsidRDefault="005F4092">
            <w:pPr>
              <w:rPr>
                <w:b/>
              </w:rPr>
            </w:pPr>
            <w:r>
              <w:rPr>
                <w:b/>
              </w:rPr>
              <w:t>Outputs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4DD6A1" w14:textId="77777777" w:rsidR="005F4092" w:rsidRDefault="005F4092">
            <w:pPr>
              <w:rPr>
                <w:position w:val="-28"/>
              </w:rPr>
            </w:pPr>
            <w:r>
              <w:rPr>
                <w:position w:val="-28"/>
              </w:rPr>
              <w:t>E</w:t>
            </w:r>
            <w:r>
              <w:rPr>
                <w:position w:val="-28"/>
                <w:vertAlign w:val="subscript"/>
              </w:rPr>
              <w:t>Y</w:t>
            </w:r>
            <w:r>
              <w:rPr>
                <w:position w:val="-28"/>
              </w:rPr>
              <w:t xml:space="preserve"> = Annual emission for pollutant p (lb/year)</w:t>
            </w:r>
          </w:p>
          <w:p w14:paraId="152F994F" w14:textId="77777777" w:rsidR="005F4092" w:rsidRDefault="005F4092">
            <w:pPr>
              <w:rPr>
                <w:position w:val="-28"/>
              </w:rPr>
            </w:pPr>
            <w:r>
              <w:rPr>
                <w:position w:val="-28"/>
              </w:rPr>
              <w:t>E</w:t>
            </w:r>
            <w:r>
              <w:rPr>
                <w:position w:val="-28"/>
                <w:vertAlign w:val="subscript"/>
              </w:rPr>
              <w:t>H</w:t>
            </w:r>
            <w:r>
              <w:rPr>
                <w:position w:val="-28"/>
              </w:rPr>
              <w:t xml:space="preserve"> = Hourly emission for pollutant p (lb/hour)</w:t>
            </w:r>
          </w:p>
        </w:tc>
      </w:tr>
      <w:tr w:rsidR="005F4092" w14:paraId="5F8CF0F3" w14:textId="77777777" w:rsidTr="005F4092">
        <w:trPr>
          <w:trHeight w:val="13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082F0C19" w14:textId="77777777" w:rsidR="005F4092" w:rsidRDefault="005F4092">
            <w:pPr>
              <w:rPr>
                <w:b/>
              </w:rPr>
            </w:pPr>
            <w:r>
              <w:rPr>
                <w:b/>
              </w:rPr>
              <w:t>Calculations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EFC14C" w14:textId="77777777" w:rsidR="005F4092" w:rsidRDefault="005F4092">
            <w:pPr>
              <w:rPr>
                <w:position w:val="-28"/>
              </w:rPr>
            </w:pPr>
          </w:p>
          <w:p w14:paraId="7BD74C82" w14:textId="77777777" w:rsidR="005F4092" w:rsidRDefault="005F4092">
            <w:pPr>
              <w:jc w:val="center"/>
              <w:rPr>
                <w:position w:val="-24"/>
              </w:rPr>
            </w:pPr>
            <w:r>
              <w:rPr>
                <w:rFonts w:asciiTheme="minorHAnsi" w:eastAsiaTheme="minorEastAsia" w:hAnsiTheme="minorHAnsi" w:cstheme="minorBidi"/>
                <w:position w:val="-24"/>
              </w:rPr>
              <w:object w:dxaOrig="2470" w:dyaOrig="950" w14:anchorId="750A5168">
                <v:shape id="_x0000_i1039" type="#_x0000_t75" style="width:123.5pt;height:47.5pt" o:ole="">
                  <v:imagedata r:id="rId49" o:title=""/>
                </v:shape>
                <o:OLEObject Type="Embed" ProgID="Equation.3" ShapeID="_x0000_i1039" DrawAspect="Content" ObjectID="_1735313140" r:id="rId50"/>
              </w:object>
            </w:r>
          </w:p>
          <w:p w14:paraId="0D9F1782" w14:textId="77777777" w:rsidR="005F4092" w:rsidRDefault="005F4092">
            <w:pPr>
              <w:jc w:val="center"/>
              <w:rPr>
                <w:position w:val="-24"/>
              </w:rPr>
            </w:pPr>
          </w:p>
          <w:p w14:paraId="2B558881" w14:textId="77777777" w:rsidR="005F4092" w:rsidRDefault="005F4092">
            <w:pPr>
              <w:jc w:val="center"/>
              <w:rPr>
                <w:position w:val="-28"/>
              </w:rPr>
            </w:pPr>
            <w:r>
              <w:rPr>
                <w:rFonts w:asciiTheme="minorHAnsi" w:eastAsiaTheme="minorEastAsia" w:hAnsiTheme="minorHAnsi" w:cstheme="minorBidi"/>
                <w:position w:val="-24"/>
              </w:rPr>
              <w:object w:dxaOrig="3690" w:dyaOrig="930" w14:anchorId="27E20708">
                <v:shape id="_x0000_i1040" type="#_x0000_t75" style="width:184.5pt;height:45pt" o:ole="">
                  <v:imagedata r:id="rId51" o:title=""/>
                </v:shape>
                <o:OLEObject Type="Embed" ProgID="Equation.3" ShapeID="_x0000_i1040" DrawAspect="Content" ObjectID="_1735313141" r:id="rId52"/>
              </w:object>
            </w:r>
          </w:p>
          <w:p w14:paraId="0B629223" w14:textId="77777777" w:rsidR="005F4092" w:rsidRDefault="005F4092">
            <w:pPr>
              <w:jc w:val="center"/>
            </w:pPr>
          </w:p>
        </w:tc>
      </w:tr>
    </w:tbl>
    <w:p w14:paraId="0CD2CA2E" w14:textId="77777777" w:rsidR="004F0FA0" w:rsidRDefault="004F0FA0" w:rsidP="004F0FA0">
      <w:pPr>
        <w:tabs>
          <w:tab w:val="left" w:pos="900"/>
        </w:tabs>
        <w:rPr>
          <w:kern w:val="0"/>
          <w:sz w:val="18"/>
          <w:szCs w:val="18"/>
        </w:rPr>
      </w:pPr>
      <w:bookmarkStart w:id="59" w:name="_Toc43817444"/>
      <w:r w:rsidRPr="00D3430F">
        <w:rPr>
          <w:b/>
          <w:kern w:val="0"/>
          <w:sz w:val="18"/>
          <w:szCs w:val="18"/>
        </w:rPr>
        <w:t>Notes:</w:t>
      </w:r>
      <w:r w:rsidRPr="00D3430F">
        <w:rPr>
          <w:kern w:val="0"/>
          <w:sz w:val="18"/>
          <w:szCs w:val="18"/>
        </w:rPr>
        <w:tab/>
      </w:r>
      <w:r>
        <w:rPr>
          <w:kern w:val="0"/>
          <w:sz w:val="18"/>
          <w:szCs w:val="18"/>
        </w:rPr>
        <w:t>gal – gallons</w:t>
      </w:r>
    </w:p>
    <w:p w14:paraId="0DA3031B" w14:textId="77777777" w:rsidR="004F0FA0" w:rsidRDefault="004F0FA0" w:rsidP="004F0FA0">
      <w:pPr>
        <w:tabs>
          <w:tab w:val="left" w:pos="900"/>
        </w:tabs>
        <w:rPr>
          <w:kern w:val="0"/>
          <w:sz w:val="18"/>
          <w:szCs w:val="18"/>
        </w:rPr>
      </w:pPr>
      <w:r>
        <w:rPr>
          <w:kern w:val="0"/>
          <w:sz w:val="18"/>
          <w:szCs w:val="18"/>
        </w:rPr>
        <w:tab/>
        <w:t xml:space="preserve">lbs – pounds </w:t>
      </w:r>
    </w:p>
    <w:p w14:paraId="483C5782" w14:textId="77777777" w:rsidR="00102FEF" w:rsidRDefault="00102FEF">
      <w:pPr>
        <w:jc w:val="left"/>
        <w:rPr>
          <w:rFonts w:ascii="Arial Bold" w:hAnsi="Arial Bold" w:cs="Arial Bold"/>
          <w:b/>
          <w:bCs/>
        </w:rPr>
      </w:pPr>
      <w:r>
        <w:br w:type="page"/>
      </w:r>
    </w:p>
    <w:p w14:paraId="3D0488DF" w14:textId="43AC68C6" w:rsidR="002E03B0" w:rsidRPr="001D07B3" w:rsidRDefault="008128CF" w:rsidP="00057F34">
      <w:pPr>
        <w:pStyle w:val="Heading3"/>
      </w:pPr>
      <w:bookmarkStart w:id="60" w:name="_Toc122623158"/>
      <w:r>
        <w:lastRenderedPageBreak/>
        <w:t>Liquefied Propane Gas</w:t>
      </w:r>
      <w:bookmarkEnd w:id="59"/>
      <w:bookmarkEnd w:id="60"/>
      <w:r w:rsidRPr="001D07B3">
        <w:t xml:space="preserve"> </w:t>
      </w:r>
    </w:p>
    <w:p w14:paraId="79561857" w14:textId="77777777" w:rsidR="00102FEF" w:rsidRDefault="008128CF" w:rsidP="00E94643">
      <w:pPr>
        <w:pStyle w:val="BodyText"/>
      </w:pPr>
      <w:r w:rsidRPr="00A94180">
        <w:rPr>
          <w:kern w:val="0"/>
        </w:rPr>
        <w:t xml:space="preserve">EFs for LPG ICEs from </w:t>
      </w:r>
      <w:r w:rsidRPr="00B300EA">
        <w:rPr>
          <w:i/>
          <w:iCs/>
        </w:rPr>
        <w:t>SBCAPCD-Approved TAC Emission Factors.xlsx</w:t>
      </w:r>
      <w:r>
        <w:t xml:space="preserve"> were used to calculate </w:t>
      </w:r>
      <w:r w:rsidR="00657EEA">
        <w:t>TAC</w:t>
      </w:r>
      <w:r>
        <w:t xml:space="preserve"> emissions. </w:t>
      </w:r>
    </w:p>
    <w:p w14:paraId="7203B0BF" w14:textId="7AF44026" w:rsidR="00ED5205" w:rsidRDefault="0063083B" w:rsidP="00724992">
      <w:pPr>
        <w:pStyle w:val="BodyText"/>
        <w:spacing w:after="240"/>
      </w:pPr>
      <w:r>
        <w:t>E</w:t>
      </w:r>
      <w:r w:rsidR="00DF7DFC">
        <w:t>mission</w:t>
      </w:r>
      <w:r>
        <w:t>s</w:t>
      </w:r>
      <w:r w:rsidR="00DF7DFC">
        <w:t xml:space="preserve"> </w:t>
      </w:r>
      <w:r w:rsidR="002E03B0" w:rsidRPr="001D07B3">
        <w:t xml:space="preserve">calculation for </w:t>
      </w:r>
      <w:r w:rsidR="00DF7DFC">
        <w:t>LPG</w:t>
      </w:r>
      <w:r w:rsidR="008561F7">
        <w:t xml:space="preserve"> ICEs</w:t>
      </w:r>
      <w:r w:rsidR="002E03B0" w:rsidRPr="001D07B3">
        <w:t xml:space="preserve"> is </w:t>
      </w:r>
      <w:r w:rsidR="00E32962">
        <w:t>provided</w:t>
      </w:r>
      <w:r w:rsidR="00D16E48" w:rsidRPr="001D07B3">
        <w:t xml:space="preserve"> </w:t>
      </w:r>
      <w:r w:rsidR="002E03B0" w:rsidRPr="001D07B3">
        <w:t xml:space="preserve">in Appendix C, Calculation </w:t>
      </w:r>
      <w:r w:rsidR="005031C5">
        <w:t xml:space="preserve">ID </w:t>
      </w:r>
      <w:r w:rsidR="008128CF">
        <w:t>7e</w:t>
      </w:r>
      <w:r w:rsidR="002E03B0" w:rsidRPr="001D07B3">
        <w:t>.</w:t>
      </w:r>
      <w:r w:rsidR="00ED5205">
        <w:t xml:space="preserve"> Calculation methodology is shown below.</w:t>
      </w:r>
    </w:p>
    <w:tbl>
      <w:tblPr>
        <w:tblStyle w:val="TableGrid"/>
        <w:tblW w:w="9465" w:type="dxa"/>
        <w:tblLayout w:type="fixed"/>
        <w:tblLook w:val="04A0" w:firstRow="1" w:lastRow="0" w:firstColumn="1" w:lastColumn="0" w:noHBand="0" w:noVBand="1"/>
      </w:tblPr>
      <w:tblGrid>
        <w:gridCol w:w="2537"/>
        <w:gridCol w:w="6928"/>
      </w:tblGrid>
      <w:tr w:rsidR="008128CF" w14:paraId="5D5AC04E" w14:textId="77777777" w:rsidTr="008128CF">
        <w:trPr>
          <w:trHeight w:val="890"/>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3047B881" w14:textId="77777777" w:rsidR="008128CF" w:rsidRDefault="008128CF">
            <w:pPr>
              <w:rPr>
                <w:rFonts w:asciiTheme="minorHAnsi" w:hAnsiTheme="minorHAnsi" w:cstheme="minorBidi"/>
                <w:b/>
                <w:kern w:val="0"/>
              </w:rPr>
            </w:pPr>
            <w:r>
              <w:rPr>
                <w:b/>
              </w:rPr>
              <w:t>Inputs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7DF625" w14:textId="77777777" w:rsidR="008128CF" w:rsidRDefault="008128CF">
            <w:r>
              <w:t>BQ = Activity Rate or Base Quantity (hrs/year) or (gal/year)</w:t>
            </w:r>
          </w:p>
          <w:p w14:paraId="5D58B5A4" w14:textId="77777777" w:rsidR="008128CF" w:rsidRDefault="008128CF">
            <w:r>
              <w:t>EF</w:t>
            </w:r>
            <w:r>
              <w:rPr>
                <w:vertAlign w:val="subscript"/>
              </w:rPr>
              <w:t xml:space="preserve"> </w:t>
            </w:r>
            <w:r>
              <w:t>= Emission Factor for pollutant p (lbs /1000 gal)</w:t>
            </w:r>
          </w:p>
          <w:p w14:paraId="2F3D4A5E" w14:textId="074DED3C" w:rsidR="008128CF" w:rsidRDefault="008128CF">
            <w:r>
              <w:t xml:space="preserve">BHP = </w:t>
            </w:r>
            <w:r w:rsidR="00102FEF">
              <w:t xml:space="preserve">Brake </w:t>
            </w:r>
            <w:r>
              <w:t>Horse</w:t>
            </w:r>
            <w:r w:rsidR="00102FEF">
              <w:t>p</w:t>
            </w:r>
            <w:r>
              <w:t>ower (bhp)</w:t>
            </w:r>
          </w:p>
        </w:tc>
      </w:tr>
      <w:tr w:rsidR="008128CF" w14:paraId="3BD2DE09" w14:textId="77777777" w:rsidTr="008128CF">
        <w:trPr>
          <w:trHeight w:val="791"/>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7D904719" w14:textId="77777777" w:rsidR="008128CF" w:rsidRDefault="008128CF">
            <w:pPr>
              <w:rPr>
                <w:b/>
              </w:rPr>
            </w:pPr>
            <w:r>
              <w:rPr>
                <w:b/>
              </w:rPr>
              <w:t>Outputs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049753" w14:textId="77777777" w:rsidR="008128CF" w:rsidRDefault="008128CF">
            <w:pPr>
              <w:rPr>
                <w:position w:val="-28"/>
              </w:rPr>
            </w:pPr>
            <w:r>
              <w:rPr>
                <w:position w:val="-28"/>
              </w:rPr>
              <w:t>E</w:t>
            </w:r>
            <w:r>
              <w:rPr>
                <w:position w:val="-28"/>
                <w:vertAlign w:val="subscript"/>
              </w:rPr>
              <w:t>pY</w:t>
            </w:r>
            <w:r>
              <w:rPr>
                <w:position w:val="-28"/>
              </w:rPr>
              <w:t xml:space="preserve"> = Emission for pollutant p (lb/year)</w:t>
            </w:r>
          </w:p>
          <w:p w14:paraId="022E0DC5" w14:textId="77777777" w:rsidR="008128CF" w:rsidRDefault="008128CF">
            <w:pPr>
              <w:rPr>
                <w:position w:val="-28"/>
              </w:rPr>
            </w:pPr>
            <w:r>
              <w:rPr>
                <w:position w:val="-28"/>
              </w:rPr>
              <w:t>E</w:t>
            </w:r>
            <w:r>
              <w:rPr>
                <w:position w:val="-28"/>
                <w:vertAlign w:val="subscript"/>
              </w:rPr>
              <w:t>pH</w:t>
            </w:r>
            <w:r>
              <w:rPr>
                <w:position w:val="-28"/>
              </w:rPr>
              <w:t xml:space="preserve"> = Emission for pollutant p (lb/hour)</w:t>
            </w:r>
          </w:p>
        </w:tc>
      </w:tr>
      <w:tr w:rsidR="008128CF" w14:paraId="1A3FCD74" w14:textId="77777777" w:rsidTr="008128CF">
        <w:trPr>
          <w:trHeight w:val="13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239CE434" w14:textId="77777777" w:rsidR="008128CF" w:rsidRDefault="008128CF">
            <w:pPr>
              <w:rPr>
                <w:b/>
              </w:rPr>
            </w:pPr>
            <w:r>
              <w:rPr>
                <w:b/>
              </w:rPr>
              <w:t>Calculations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B5CB5" w14:textId="77777777" w:rsidR="008128CF" w:rsidRDefault="008128CF">
            <w:pPr>
              <w:rPr>
                <w:position w:val="-28"/>
              </w:rPr>
            </w:pPr>
          </w:p>
          <w:p w14:paraId="64505FF9" w14:textId="77777777" w:rsidR="008128CF" w:rsidRDefault="008128CF">
            <w:pPr>
              <w:jc w:val="center"/>
            </w:pPr>
            <w:r>
              <w:rPr>
                <w:rFonts w:asciiTheme="minorHAnsi" w:eastAsiaTheme="minorEastAsia" w:hAnsiTheme="minorHAnsi" w:cstheme="minorBidi"/>
                <w:position w:val="-24"/>
              </w:rPr>
              <w:object w:dxaOrig="4530" w:dyaOrig="960" w14:anchorId="25348850">
                <v:shape id="_x0000_i1041" type="#_x0000_t75" style="width:226.5pt;height:48pt" o:ole="">
                  <v:imagedata r:id="rId53" o:title=""/>
                </v:shape>
                <o:OLEObject Type="Embed" ProgID="Equation.3" ShapeID="_x0000_i1041" DrawAspect="Content" ObjectID="_1735313142" r:id="rId54"/>
              </w:object>
            </w:r>
          </w:p>
          <w:p w14:paraId="7A7EB396" w14:textId="77777777" w:rsidR="008128CF" w:rsidRDefault="008128CF">
            <w:pPr>
              <w:jc w:val="center"/>
            </w:pPr>
          </w:p>
          <w:p w14:paraId="69BC836A" w14:textId="77777777" w:rsidR="008128CF" w:rsidRDefault="008128CF">
            <w:pPr>
              <w:jc w:val="center"/>
              <w:rPr>
                <w:b/>
                <w:sz w:val="32"/>
                <w:szCs w:val="32"/>
              </w:rPr>
            </w:pPr>
            <w:r>
              <w:rPr>
                <w:b/>
                <w:sz w:val="32"/>
                <w:szCs w:val="32"/>
              </w:rPr>
              <w:t>Or</w:t>
            </w:r>
          </w:p>
          <w:p w14:paraId="000A7884" w14:textId="77777777" w:rsidR="008128CF" w:rsidRDefault="008128CF">
            <w:pPr>
              <w:jc w:val="center"/>
              <w:rPr>
                <w:position w:val="-24"/>
              </w:rPr>
            </w:pPr>
          </w:p>
          <w:p w14:paraId="2CBE0EDC" w14:textId="77777777" w:rsidR="008128CF" w:rsidRDefault="00D53C6F">
            <w:pPr>
              <w:jc w:val="center"/>
              <w:rPr>
                <w:position w:val="-28"/>
                <w:sz w:val="32"/>
                <w:szCs w:val="32"/>
              </w:rPr>
            </w:pPr>
            <m:oMathPara>
              <m:oMath>
                <m:sSub>
                  <m:sSubPr>
                    <m:ctrlPr>
                      <w:rPr>
                        <w:rFonts w:ascii="Cambria Math" w:hAnsi="Cambria Math"/>
                        <w:i/>
                        <w:sz w:val="32"/>
                        <w:szCs w:val="32"/>
                      </w:rPr>
                    </m:ctrlPr>
                  </m:sSubPr>
                  <m:e>
                    <m:r>
                      <w:rPr>
                        <w:rFonts w:ascii="Cambria Math"/>
                        <w:sz w:val="32"/>
                        <w:szCs w:val="32"/>
                      </w:rPr>
                      <m:t>E</m:t>
                    </m:r>
                  </m:e>
                  <m:sub>
                    <m:r>
                      <w:rPr>
                        <w:rFonts w:ascii="Cambria Math"/>
                        <w:sz w:val="32"/>
                        <w:szCs w:val="32"/>
                      </w:rPr>
                      <m:t>pY</m:t>
                    </m:r>
                  </m:sub>
                </m:sSub>
                <m:r>
                  <w:rPr>
                    <w:rFonts w:ascii="Cambria Math"/>
                    <w:sz w:val="32"/>
                    <w:szCs w:val="32"/>
                  </w:rPr>
                  <m:t>=</m:t>
                </m:r>
                <m:f>
                  <m:fPr>
                    <m:ctrlPr>
                      <w:rPr>
                        <w:rFonts w:ascii="Cambria Math" w:hAnsi="Cambria Math"/>
                        <w:i/>
                        <w:sz w:val="32"/>
                        <w:szCs w:val="32"/>
                      </w:rPr>
                    </m:ctrlPr>
                  </m:fPr>
                  <m:num>
                    <m:r>
                      <w:rPr>
                        <w:rFonts w:ascii="Cambria Math"/>
                        <w:sz w:val="32"/>
                        <w:szCs w:val="32"/>
                      </w:rPr>
                      <m:t>(BQ)(EF)</m:t>
                    </m:r>
                  </m:num>
                  <m:den>
                    <m:r>
                      <w:rPr>
                        <w:rFonts w:ascii="Cambria Math" w:hAnsi="Cambria Math"/>
                        <w:sz w:val="32"/>
                        <w:szCs w:val="32"/>
                      </w:rPr>
                      <m:t>1000</m:t>
                    </m:r>
                  </m:den>
                </m:f>
              </m:oMath>
            </m:oMathPara>
          </w:p>
          <w:p w14:paraId="124CDC87" w14:textId="77777777" w:rsidR="008128CF" w:rsidRDefault="008128CF">
            <w:pPr>
              <w:jc w:val="center"/>
              <w:rPr>
                <w:position w:val="-24"/>
              </w:rPr>
            </w:pPr>
          </w:p>
          <w:p w14:paraId="29B4D68D" w14:textId="77777777" w:rsidR="008128CF" w:rsidRDefault="008128CF">
            <w:pPr>
              <w:jc w:val="center"/>
              <w:rPr>
                <w:position w:val="-24"/>
              </w:rPr>
            </w:pPr>
          </w:p>
          <w:p w14:paraId="199798D8" w14:textId="77777777" w:rsidR="008128CF" w:rsidRDefault="008128CF">
            <w:pPr>
              <w:jc w:val="center"/>
              <w:rPr>
                <w:position w:val="-28"/>
              </w:rPr>
            </w:pPr>
            <w:r>
              <w:rPr>
                <w:rFonts w:asciiTheme="minorHAnsi" w:eastAsiaTheme="minorEastAsia" w:hAnsiTheme="minorHAnsi" w:cstheme="minorBidi"/>
                <w:position w:val="-24"/>
              </w:rPr>
              <w:object w:dxaOrig="3810" w:dyaOrig="950" w14:anchorId="6B5E26B3">
                <v:shape id="_x0000_i1042" type="#_x0000_t75" style="width:189pt;height:47.5pt" o:ole="">
                  <v:imagedata r:id="rId55" o:title=""/>
                </v:shape>
                <o:OLEObject Type="Embed" ProgID="Equation.3" ShapeID="_x0000_i1042" DrawAspect="Content" ObjectID="_1735313143" r:id="rId56"/>
              </w:object>
            </w:r>
          </w:p>
          <w:p w14:paraId="67CF6418" w14:textId="77777777" w:rsidR="008128CF" w:rsidRDefault="008128CF">
            <w:pPr>
              <w:jc w:val="center"/>
            </w:pPr>
          </w:p>
        </w:tc>
      </w:tr>
    </w:tbl>
    <w:p w14:paraId="19533067" w14:textId="77777777" w:rsidR="00102FEF" w:rsidRDefault="00102FEF" w:rsidP="00102FEF">
      <w:pPr>
        <w:tabs>
          <w:tab w:val="left" w:pos="900"/>
        </w:tabs>
        <w:rPr>
          <w:kern w:val="0"/>
          <w:sz w:val="18"/>
          <w:szCs w:val="18"/>
        </w:rPr>
      </w:pPr>
      <w:r w:rsidRPr="00D3430F">
        <w:rPr>
          <w:b/>
          <w:kern w:val="0"/>
          <w:sz w:val="18"/>
          <w:szCs w:val="18"/>
        </w:rPr>
        <w:t>Notes:</w:t>
      </w:r>
      <w:r w:rsidRPr="00D3430F">
        <w:rPr>
          <w:kern w:val="0"/>
          <w:sz w:val="18"/>
          <w:szCs w:val="18"/>
        </w:rPr>
        <w:tab/>
      </w:r>
      <w:r>
        <w:rPr>
          <w:kern w:val="0"/>
          <w:sz w:val="18"/>
          <w:szCs w:val="18"/>
        </w:rPr>
        <w:t>gal – gallons</w:t>
      </w:r>
    </w:p>
    <w:p w14:paraId="27748C87" w14:textId="77777777" w:rsidR="00102FEF" w:rsidRDefault="00102FEF" w:rsidP="00102FEF">
      <w:pPr>
        <w:tabs>
          <w:tab w:val="left" w:pos="900"/>
        </w:tabs>
        <w:rPr>
          <w:kern w:val="0"/>
          <w:sz w:val="18"/>
          <w:szCs w:val="18"/>
        </w:rPr>
      </w:pPr>
      <w:r>
        <w:rPr>
          <w:kern w:val="0"/>
          <w:sz w:val="18"/>
          <w:szCs w:val="18"/>
        </w:rPr>
        <w:tab/>
        <w:t xml:space="preserve">hrs – hours </w:t>
      </w:r>
    </w:p>
    <w:p w14:paraId="3D3FD7DB" w14:textId="77777777" w:rsidR="00102FEF" w:rsidRDefault="00102FEF" w:rsidP="00102FEF">
      <w:pPr>
        <w:tabs>
          <w:tab w:val="left" w:pos="900"/>
        </w:tabs>
        <w:rPr>
          <w:kern w:val="0"/>
          <w:sz w:val="18"/>
          <w:szCs w:val="18"/>
        </w:rPr>
      </w:pPr>
      <w:r>
        <w:rPr>
          <w:kern w:val="0"/>
          <w:sz w:val="18"/>
          <w:szCs w:val="18"/>
        </w:rPr>
        <w:tab/>
        <w:t xml:space="preserve">lbs – pounds </w:t>
      </w:r>
    </w:p>
    <w:p w14:paraId="4DA76DA6" w14:textId="77777777" w:rsidR="00102FEF" w:rsidRDefault="00102FEF">
      <w:pPr>
        <w:jc w:val="left"/>
        <w:rPr>
          <w:rFonts w:ascii="Arial Bold" w:hAnsi="Arial Bold" w:cs="Arial Bold"/>
          <w:b/>
          <w:bCs/>
        </w:rPr>
      </w:pPr>
      <w:r>
        <w:br w:type="page"/>
      </w:r>
    </w:p>
    <w:p w14:paraId="1CB9A1BA" w14:textId="5E3C62CE" w:rsidR="002E03B0" w:rsidRPr="001D07B3" w:rsidRDefault="002E03B0" w:rsidP="00923FDA">
      <w:pPr>
        <w:pStyle w:val="Heading3"/>
      </w:pPr>
      <w:bookmarkStart w:id="61" w:name="_Toc122623159"/>
      <w:r w:rsidRPr="001D07B3">
        <w:lastRenderedPageBreak/>
        <w:t>Natural Gas</w:t>
      </w:r>
      <w:bookmarkEnd w:id="61"/>
    </w:p>
    <w:p w14:paraId="50292131" w14:textId="77777777" w:rsidR="00136E51" w:rsidRDefault="008128CF" w:rsidP="00E94643">
      <w:pPr>
        <w:pStyle w:val="BodyText"/>
      </w:pPr>
      <w:r w:rsidRPr="00254EC9">
        <w:rPr>
          <w:kern w:val="0"/>
        </w:rPr>
        <w:t xml:space="preserve">EFs for natural gas ICEs from </w:t>
      </w:r>
      <w:r w:rsidRPr="00B300EA">
        <w:rPr>
          <w:i/>
          <w:iCs/>
        </w:rPr>
        <w:t>SBCAPCD-Approved TAC Emission Factors.xlsx</w:t>
      </w:r>
      <w:r>
        <w:t xml:space="preserve"> were used to calculate </w:t>
      </w:r>
      <w:r w:rsidR="00657EEA">
        <w:t>TAC</w:t>
      </w:r>
      <w:r>
        <w:t xml:space="preserve"> emissions. </w:t>
      </w:r>
    </w:p>
    <w:p w14:paraId="187E1418" w14:textId="5392C8C6" w:rsidR="0059564F" w:rsidRDefault="0063083B" w:rsidP="00724992">
      <w:pPr>
        <w:pStyle w:val="BodyText"/>
        <w:spacing w:after="240"/>
      </w:pPr>
      <w:r>
        <w:t>E</w:t>
      </w:r>
      <w:r w:rsidR="00EC3C94">
        <w:t>mission</w:t>
      </w:r>
      <w:r>
        <w:t>s</w:t>
      </w:r>
      <w:r w:rsidR="00EC3C94">
        <w:t xml:space="preserve"> </w:t>
      </w:r>
      <w:r w:rsidR="002E03B0" w:rsidRPr="001D07B3">
        <w:t xml:space="preserve">calculation for </w:t>
      </w:r>
      <w:r w:rsidR="00E52318" w:rsidRPr="001D07B3">
        <w:t xml:space="preserve">natural gas </w:t>
      </w:r>
      <w:r w:rsidR="002E03B0" w:rsidRPr="001D07B3">
        <w:t xml:space="preserve">ICEs is </w:t>
      </w:r>
      <w:r w:rsidR="00E32962">
        <w:t>provided</w:t>
      </w:r>
      <w:r w:rsidR="000D1530" w:rsidRPr="001D07B3">
        <w:t xml:space="preserve"> </w:t>
      </w:r>
      <w:r w:rsidR="002E03B0" w:rsidRPr="001D07B3">
        <w:t>in Appendix C, Calculation</w:t>
      </w:r>
      <w:r w:rsidR="00E66B0D" w:rsidRPr="001D07B3">
        <w:t> </w:t>
      </w:r>
      <w:r w:rsidR="005031C5">
        <w:t xml:space="preserve">ID </w:t>
      </w:r>
      <w:r w:rsidR="008128CF">
        <w:t>7f</w:t>
      </w:r>
      <w:r w:rsidR="002E03B0" w:rsidRPr="001D07B3">
        <w:t>.</w:t>
      </w:r>
      <w:r w:rsidR="00ED5205">
        <w:t xml:space="preserve"> Calculation methodology is shown below.</w:t>
      </w:r>
    </w:p>
    <w:tbl>
      <w:tblPr>
        <w:tblStyle w:val="TableGrid"/>
        <w:tblW w:w="9465" w:type="dxa"/>
        <w:tblLayout w:type="fixed"/>
        <w:tblLook w:val="04A0" w:firstRow="1" w:lastRow="0" w:firstColumn="1" w:lastColumn="0" w:noHBand="0" w:noVBand="1"/>
      </w:tblPr>
      <w:tblGrid>
        <w:gridCol w:w="2537"/>
        <w:gridCol w:w="6928"/>
      </w:tblGrid>
      <w:tr w:rsidR="008128CF" w14:paraId="59C8E1C2" w14:textId="77777777" w:rsidTr="008128CF">
        <w:trPr>
          <w:trHeight w:val="13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1A765865" w14:textId="77777777" w:rsidR="008128CF" w:rsidRDefault="008128CF">
            <w:pPr>
              <w:rPr>
                <w:rFonts w:asciiTheme="minorHAnsi" w:hAnsiTheme="minorHAnsi" w:cstheme="minorBidi"/>
                <w:b/>
                <w:kern w:val="0"/>
              </w:rPr>
            </w:pPr>
            <w:r>
              <w:rPr>
                <w:b/>
              </w:rPr>
              <w:t>Inputs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29D6C9" w14:textId="77777777" w:rsidR="008128CF" w:rsidRDefault="008128CF">
            <w:r>
              <w:t>BQ = Activity Rate or Base Quantity (hours/year) or (MMscf/year)</w:t>
            </w:r>
          </w:p>
          <w:p w14:paraId="6521AA6B" w14:textId="77777777" w:rsidR="008128CF" w:rsidRDefault="008128CF">
            <w:r>
              <w:t>EF</w:t>
            </w:r>
            <w:r>
              <w:rPr>
                <w:vertAlign w:val="subscript"/>
              </w:rPr>
              <w:t xml:space="preserve">p </w:t>
            </w:r>
            <w:r>
              <w:t>= Emission Factor for pollutant p (lbs/MMscf)</w:t>
            </w:r>
          </w:p>
          <w:p w14:paraId="5793BD10" w14:textId="412D33B0" w:rsidR="008128CF" w:rsidRDefault="008128CF">
            <w:r>
              <w:t xml:space="preserve">BHP = </w:t>
            </w:r>
            <w:r w:rsidR="00CD2000">
              <w:t xml:space="preserve">Brake </w:t>
            </w:r>
            <w:r>
              <w:t>Horse</w:t>
            </w:r>
            <w:r w:rsidR="00CD2000">
              <w:t>p</w:t>
            </w:r>
            <w:r>
              <w:t>ower (bhp)</w:t>
            </w:r>
          </w:p>
        </w:tc>
      </w:tr>
      <w:tr w:rsidR="008128CF" w14:paraId="71880A16" w14:textId="77777777" w:rsidTr="008128CF">
        <w:trPr>
          <w:trHeight w:val="57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0A89AC3E" w14:textId="77777777" w:rsidR="008128CF" w:rsidRDefault="008128CF">
            <w:pPr>
              <w:rPr>
                <w:b/>
              </w:rPr>
            </w:pPr>
            <w:r>
              <w:rPr>
                <w:b/>
              </w:rPr>
              <w:t>Outputs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A1750D" w14:textId="77777777" w:rsidR="008128CF" w:rsidRDefault="008128CF">
            <w:pPr>
              <w:rPr>
                <w:position w:val="-28"/>
              </w:rPr>
            </w:pPr>
            <w:r>
              <w:rPr>
                <w:position w:val="-28"/>
              </w:rPr>
              <w:t>E</w:t>
            </w:r>
            <w:r>
              <w:rPr>
                <w:position w:val="-28"/>
                <w:vertAlign w:val="subscript"/>
              </w:rPr>
              <w:t>pY</w:t>
            </w:r>
            <w:r>
              <w:rPr>
                <w:position w:val="-28"/>
              </w:rPr>
              <w:t xml:space="preserve"> = Emission for pollutant p (lbs/year)</w:t>
            </w:r>
          </w:p>
          <w:p w14:paraId="73146C34" w14:textId="77777777" w:rsidR="008128CF" w:rsidRDefault="008128CF">
            <w:pPr>
              <w:rPr>
                <w:position w:val="-28"/>
              </w:rPr>
            </w:pPr>
            <w:r>
              <w:rPr>
                <w:position w:val="-28"/>
              </w:rPr>
              <w:t>E</w:t>
            </w:r>
            <w:r>
              <w:rPr>
                <w:position w:val="-28"/>
                <w:vertAlign w:val="subscript"/>
              </w:rPr>
              <w:t>pH</w:t>
            </w:r>
            <w:r>
              <w:rPr>
                <w:position w:val="-28"/>
              </w:rPr>
              <w:t xml:space="preserve"> = Emission for pollutant p (lbs/hour)</w:t>
            </w:r>
          </w:p>
        </w:tc>
      </w:tr>
      <w:tr w:rsidR="008128CF" w14:paraId="4C96FBFE" w14:textId="77777777" w:rsidTr="008128CF">
        <w:trPr>
          <w:trHeight w:val="13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0AF7F04C" w14:textId="77777777" w:rsidR="008128CF" w:rsidRDefault="008128CF">
            <w:pPr>
              <w:rPr>
                <w:b/>
              </w:rPr>
            </w:pPr>
            <w:r>
              <w:rPr>
                <w:b/>
              </w:rPr>
              <w:t>Calculations</w:t>
            </w:r>
          </w:p>
        </w:tc>
        <w:tc>
          <w:tcPr>
            <w:tcW w:w="6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CA424A" w14:textId="77777777" w:rsidR="008128CF" w:rsidRDefault="008128CF">
            <w:pPr>
              <w:rPr>
                <w:position w:val="-28"/>
              </w:rPr>
            </w:pPr>
          </w:p>
          <w:p w14:paraId="3E5DF0F1" w14:textId="77777777" w:rsidR="008128CF" w:rsidRDefault="00D53C6F">
            <w:pPr>
              <w:jc w:val="center"/>
              <w:rPr>
                <w:sz w:val="32"/>
                <w:szCs w:val="32"/>
              </w:rPr>
            </w:pPr>
            <m:oMathPara>
              <m:oMath>
                <m:sSub>
                  <m:sSubPr>
                    <m:ctrlPr>
                      <w:rPr>
                        <w:rFonts w:ascii="Cambria Math" w:hAnsi="Cambria Math"/>
                        <w:i/>
                        <w:sz w:val="32"/>
                        <w:szCs w:val="32"/>
                      </w:rPr>
                    </m:ctrlPr>
                  </m:sSubPr>
                  <m:e>
                    <m:r>
                      <w:rPr>
                        <w:rFonts w:ascii="Cambria Math"/>
                        <w:sz w:val="32"/>
                        <w:szCs w:val="32"/>
                      </w:rPr>
                      <m:t>E</m:t>
                    </m:r>
                  </m:e>
                  <m:sub>
                    <m:r>
                      <w:rPr>
                        <w:rFonts w:ascii="Cambria Math"/>
                        <w:sz w:val="32"/>
                        <w:szCs w:val="32"/>
                      </w:rPr>
                      <m:t>pY</m:t>
                    </m:r>
                  </m:sub>
                </m:sSub>
                <m:r>
                  <w:rPr>
                    <w:rFonts w:ascii="Cambria Math"/>
                    <w:sz w:val="32"/>
                    <w:szCs w:val="32"/>
                  </w:rPr>
                  <m:t>=</m:t>
                </m:r>
                <m:f>
                  <m:fPr>
                    <m:ctrlPr>
                      <w:rPr>
                        <w:rFonts w:ascii="Cambria Math" w:hAnsi="Cambria Math"/>
                        <w:i/>
                        <w:sz w:val="32"/>
                        <w:szCs w:val="32"/>
                      </w:rPr>
                    </m:ctrlPr>
                  </m:fPr>
                  <m:num>
                    <m:r>
                      <w:rPr>
                        <w:rFonts w:ascii="Cambria Math"/>
                        <w:sz w:val="32"/>
                        <w:szCs w:val="32"/>
                      </w:rPr>
                      <m:t>10(BHP)(BQ)(E</m:t>
                    </m:r>
                    <m:sSub>
                      <m:sSubPr>
                        <m:ctrlPr>
                          <w:rPr>
                            <w:rFonts w:ascii="Cambria Math" w:hAnsi="Cambria Math"/>
                            <w:i/>
                            <w:sz w:val="32"/>
                            <w:szCs w:val="32"/>
                          </w:rPr>
                        </m:ctrlPr>
                      </m:sSubPr>
                      <m:e>
                        <m:r>
                          <w:rPr>
                            <w:rFonts w:ascii="Cambria Math"/>
                            <w:sz w:val="32"/>
                            <w:szCs w:val="32"/>
                          </w:rPr>
                          <m:t>F</m:t>
                        </m:r>
                      </m:e>
                      <m:sub>
                        <m:r>
                          <w:rPr>
                            <w:rFonts w:ascii="Cambria Math"/>
                            <w:sz w:val="32"/>
                            <w:szCs w:val="32"/>
                          </w:rPr>
                          <m:t>p</m:t>
                        </m:r>
                      </m:sub>
                    </m:sSub>
                    <m:r>
                      <w:rPr>
                        <w:rFonts w:ascii="Cambria Math"/>
                        <w:sz w:val="32"/>
                        <w:szCs w:val="32"/>
                      </w:rPr>
                      <m:t>)</m:t>
                    </m:r>
                  </m:num>
                  <m:den>
                    <m:r>
                      <w:rPr>
                        <w:rFonts w:ascii="Cambria Math"/>
                        <w:sz w:val="32"/>
                        <w:szCs w:val="32"/>
                      </w:rPr>
                      <m:t>1</m:t>
                    </m:r>
                    <m:sSup>
                      <m:sSupPr>
                        <m:ctrlPr>
                          <w:rPr>
                            <w:rFonts w:ascii="Cambria Math" w:hAnsi="Cambria Math"/>
                            <w:i/>
                            <w:sz w:val="32"/>
                            <w:szCs w:val="32"/>
                          </w:rPr>
                        </m:ctrlPr>
                      </m:sSupPr>
                      <m:e>
                        <m:r>
                          <w:rPr>
                            <w:rFonts w:ascii="Cambria Math"/>
                            <w:sz w:val="32"/>
                            <w:szCs w:val="32"/>
                          </w:rPr>
                          <m:t>0</m:t>
                        </m:r>
                      </m:e>
                      <m:sup>
                        <m:r>
                          <w:rPr>
                            <w:rFonts w:ascii="Cambria Math"/>
                            <w:sz w:val="32"/>
                            <w:szCs w:val="32"/>
                          </w:rPr>
                          <m:t>6</m:t>
                        </m:r>
                      </m:sup>
                    </m:sSup>
                  </m:den>
                </m:f>
              </m:oMath>
            </m:oMathPara>
          </w:p>
          <w:p w14:paraId="34F12225" w14:textId="77777777" w:rsidR="008128CF" w:rsidRDefault="008128CF">
            <w:pPr>
              <w:jc w:val="center"/>
            </w:pPr>
          </w:p>
          <w:p w14:paraId="21B7C20E" w14:textId="77777777" w:rsidR="008128CF" w:rsidRDefault="008128CF">
            <w:pPr>
              <w:jc w:val="center"/>
              <w:rPr>
                <w:b/>
                <w:sz w:val="32"/>
                <w:szCs w:val="32"/>
              </w:rPr>
            </w:pPr>
            <w:r>
              <w:rPr>
                <w:b/>
                <w:sz w:val="32"/>
                <w:szCs w:val="32"/>
              </w:rPr>
              <w:t>Or</w:t>
            </w:r>
          </w:p>
          <w:p w14:paraId="219C5A0C" w14:textId="77777777" w:rsidR="008128CF" w:rsidRDefault="008128CF">
            <w:pPr>
              <w:jc w:val="center"/>
            </w:pPr>
          </w:p>
          <w:p w14:paraId="0637325D" w14:textId="77777777" w:rsidR="008128CF" w:rsidRDefault="00D53C6F">
            <w:pPr>
              <w:jc w:val="center"/>
              <w:rPr>
                <w:position w:val="-24"/>
              </w:rPr>
            </w:pPr>
            <m:oMathPara>
              <m:oMath>
                <m:sSub>
                  <m:sSubPr>
                    <m:ctrlPr>
                      <w:rPr>
                        <w:rFonts w:ascii="Cambria Math" w:hAnsi="Cambria Math"/>
                        <w:i/>
                        <w:sz w:val="32"/>
                        <w:szCs w:val="32"/>
                      </w:rPr>
                    </m:ctrlPr>
                  </m:sSubPr>
                  <m:e>
                    <m:r>
                      <w:rPr>
                        <w:rFonts w:ascii="Cambria Math"/>
                        <w:sz w:val="32"/>
                        <w:szCs w:val="32"/>
                      </w:rPr>
                      <m:t>E</m:t>
                    </m:r>
                  </m:e>
                  <m:sub>
                    <m:r>
                      <w:rPr>
                        <w:rFonts w:ascii="Cambria Math"/>
                        <w:sz w:val="32"/>
                        <w:szCs w:val="32"/>
                      </w:rPr>
                      <m:t>pY</m:t>
                    </m:r>
                  </m:sub>
                </m:sSub>
                <m:r>
                  <w:rPr>
                    <w:rFonts w:ascii="Cambria Math" w:hAnsi="Cambria Math" w:cstheme="minorHAnsi"/>
                    <w:sz w:val="32"/>
                    <w:szCs w:val="32"/>
                  </w:rPr>
                  <m:t>=(BQ)(EF)</m:t>
                </m:r>
              </m:oMath>
            </m:oMathPara>
          </w:p>
          <w:p w14:paraId="0E93CF83" w14:textId="77777777" w:rsidR="008128CF" w:rsidRDefault="008128CF">
            <w:pPr>
              <w:jc w:val="center"/>
              <w:rPr>
                <w:position w:val="-24"/>
              </w:rPr>
            </w:pPr>
          </w:p>
          <w:p w14:paraId="578C9121" w14:textId="77777777" w:rsidR="008128CF" w:rsidRDefault="008128CF">
            <w:pPr>
              <w:jc w:val="center"/>
              <w:rPr>
                <w:position w:val="-28"/>
              </w:rPr>
            </w:pPr>
            <w:r>
              <w:rPr>
                <w:rFonts w:asciiTheme="minorHAnsi" w:eastAsiaTheme="minorEastAsia" w:hAnsiTheme="minorHAnsi" w:cstheme="minorBidi"/>
                <w:position w:val="-24"/>
              </w:rPr>
              <w:object w:dxaOrig="3190" w:dyaOrig="950" w14:anchorId="15FF7F5D">
                <v:shape id="_x0000_i1043" type="#_x0000_t75" style="width:160.5pt;height:47.5pt" o:ole="">
                  <v:imagedata r:id="rId57" o:title=""/>
                </v:shape>
                <o:OLEObject Type="Embed" ProgID="Equation.3" ShapeID="_x0000_i1043" DrawAspect="Content" ObjectID="_1735313144" r:id="rId58"/>
              </w:object>
            </w:r>
          </w:p>
          <w:p w14:paraId="46A89633" w14:textId="77777777" w:rsidR="008128CF" w:rsidRDefault="008128CF">
            <w:pPr>
              <w:jc w:val="center"/>
            </w:pPr>
          </w:p>
        </w:tc>
      </w:tr>
    </w:tbl>
    <w:p w14:paraId="154AE96D" w14:textId="0CAC4EBF" w:rsidR="00136E51" w:rsidRDefault="00136E51" w:rsidP="00136E51">
      <w:pPr>
        <w:tabs>
          <w:tab w:val="left" w:pos="900"/>
        </w:tabs>
        <w:rPr>
          <w:kern w:val="0"/>
          <w:sz w:val="18"/>
          <w:szCs w:val="18"/>
        </w:rPr>
      </w:pPr>
      <w:bookmarkStart w:id="62" w:name="_Toc43817446"/>
      <w:r w:rsidRPr="00D3430F">
        <w:rPr>
          <w:b/>
          <w:kern w:val="0"/>
          <w:sz w:val="18"/>
          <w:szCs w:val="18"/>
        </w:rPr>
        <w:t>Notes:</w:t>
      </w:r>
      <w:r w:rsidRPr="00D3430F">
        <w:rPr>
          <w:kern w:val="0"/>
          <w:sz w:val="18"/>
          <w:szCs w:val="18"/>
        </w:rPr>
        <w:tab/>
      </w:r>
      <w:r>
        <w:rPr>
          <w:kern w:val="0"/>
          <w:sz w:val="18"/>
          <w:szCs w:val="18"/>
        </w:rPr>
        <w:t xml:space="preserve">lbs – pounds </w:t>
      </w:r>
    </w:p>
    <w:p w14:paraId="4955A797" w14:textId="531FA777" w:rsidR="00E92C9F" w:rsidRDefault="00E92C9F" w:rsidP="00136E51">
      <w:pPr>
        <w:tabs>
          <w:tab w:val="left" w:pos="900"/>
        </w:tabs>
        <w:rPr>
          <w:kern w:val="0"/>
          <w:sz w:val="18"/>
          <w:szCs w:val="18"/>
        </w:rPr>
      </w:pPr>
      <w:r>
        <w:rPr>
          <w:kern w:val="0"/>
          <w:sz w:val="18"/>
          <w:szCs w:val="18"/>
        </w:rPr>
        <w:tab/>
        <w:t xml:space="preserve">MMscf – </w:t>
      </w:r>
      <w:r w:rsidRPr="00D3430F">
        <w:rPr>
          <w:kern w:val="0"/>
          <w:sz w:val="18"/>
          <w:szCs w:val="18"/>
        </w:rPr>
        <w:t>million standard cubic feet</w:t>
      </w:r>
    </w:p>
    <w:p w14:paraId="445973F6" w14:textId="77777777" w:rsidR="00CD2000" w:rsidRDefault="00CD2000">
      <w:pPr>
        <w:jc w:val="left"/>
        <w:rPr>
          <w:rFonts w:ascii="Arial Bold" w:hAnsi="Arial Bold" w:cs="Arial Bold"/>
          <w:b/>
          <w:bCs/>
          <w:caps/>
        </w:rPr>
      </w:pPr>
      <w:r>
        <w:br w:type="page"/>
      </w:r>
    </w:p>
    <w:p w14:paraId="574E1477" w14:textId="269F324D" w:rsidR="002E03B0" w:rsidRPr="001D07B3" w:rsidRDefault="008128CF" w:rsidP="00E80D5E">
      <w:pPr>
        <w:pStyle w:val="Heading2"/>
      </w:pPr>
      <w:bookmarkStart w:id="63" w:name="_Toc122623160"/>
      <w:r w:rsidRPr="001D07B3">
        <w:lastRenderedPageBreak/>
        <w:t>Landfill Gas</w:t>
      </w:r>
      <w:r>
        <w:t xml:space="preserve"> and Fugitive Dust</w:t>
      </w:r>
      <w:bookmarkEnd w:id="62"/>
      <w:bookmarkEnd w:id="63"/>
    </w:p>
    <w:p w14:paraId="6EFD1A5A" w14:textId="4FAC89E3" w:rsidR="00C75F87" w:rsidRDefault="008128CF" w:rsidP="00E94643">
      <w:pPr>
        <w:pStyle w:val="BodyText"/>
      </w:pPr>
      <w:r w:rsidRPr="00E94643">
        <w:t xml:space="preserve">Landfill gas contains a small amount of non-methane organic compounds (NMOC). This NMOC fraction may contain various organic hazardous air pollutants and volatile organic compounds (VOCs). Vandenberg </w:t>
      </w:r>
      <w:r w:rsidR="004055B1">
        <w:t>SFB</w:t>
      </w:r>
      <w:r w:rsidRPr="00E94643">
        <w:t xml:space="preserve"> use</w:t>
      </w:r>
      <w:r w:rsidR="00874A26" w:rsidRPr="00E94643">
        <w:t>d</w:t>
      </w:r>
      <w:r w:rsidRPr="00E94643">
        <w:t xml:space="preserve"> the method described in Part 70/Permit to Operate 13968-R2</w:t>
      </w:r>
      <w:r w:rsidR="004308EB">
        <w:t>,</w:t>
      </w:r>
      <w:r w:rsidRPr="00E94643">
        <w:t xml:space="preserve"> the United States Environmental Protection Agency (USEPA) AP-42</w:t>
      </w:r>
      <w:r w:rsidR="004308EB">
        <w:t xml:space="preserve">, and </w:t>
      </w:r>
      <w:r w:rsidR="004308EB" w:rsidRPr="00E45D87">
        <w:rPr>
          <w:color w:val="000000"/>
          <w:spacing w:val="-2"/>
        </w:rPr>
        <w:t>T</w:t>
      </w:r>
      <w:r w:rsidR="004308EB" w:rsidRPr="00E45D87">
        <w:rPr>
          <w:color w:val="000000"/>
        </w:rPr>
        <w:t>ajigu</w:t>
      </w:r>
      <w:r w:rsidR="004308EB" w:rsidRPr="00E45D87">
        <w:rPr>
          <w:color w:val="000000"/>
          <w:spacing w:val="-2"/>
        </w:rPr>
        <w:t>a</w:t>
      </w:r>
      <w:r w:rsidR="004308EB" w:rsidRPr="00E45D87">
        <w:rPr>
          <w:color w:val="000000"/>
        </w:rPr>
        <w:t xml:space="preserve">s </w:t>
      </w:r>
      <w:r w:rsidR="004308EB" w:rsidRPr="00E45D87">
        <w:rPr>
          <w:color w:val="000000"/>
          <w:spacing w:val="-2"/>
        </w:rPr>
        <w:t>L</w:t>
      </w:r>
      <w:r w:rsidR="004308EB" w:rsidRPr="00E45D87">
        <w:rPr>
          <w:color w:val="000000"/>
        </w:rPr>
        <w:t>andfill’s t</w:t>
      </w:r>
      <w:r w:rsidR="004308EB" w:rsidRPr="00E45D87">
        <w:rPr>
          <w:color w:val="000000"/>
          <w:spacing w:val="-2"/>
        </w:rPr>
        <w:t>e</w:t>
      </w:r>
      <w:r w:rsidR="004308EB" w:rsidRPr="00E45D87">
        <w:rPr>
          <w:color w:val="000000"/>
        </w:rPr>
        <w:t>st</w:t>
      </w:r>
      <w:r w:rsidR="004308EB" w:rsidRPr="00E45D87">
        <w:rPr>
          <w:color w:val="000000"/>
          <w:spacing w:val="-2"/>
        </w:rPr>
        <w:t xml:space="preserve"> </w:t>
      </w:r>
      <w:r w:rsidR="004308EB" w:rsidRPr="00E45D87">
        <w:rPr>
          <w:color w:val="000000"/>
        </w:rPr>
        <w:t>results</w:t>
      </w:r>
      <w:r w:rsidR="004308EB" w:rsidRPr="00E45D87">
        <w:rPr>
          <w:color w:val="000000"/>
          <w:spacing w:val="-2"/>
        </w:rPr>
        <w:t xml:space="preserve"> </w:t>
      </w:r>
      <w:r w:rsidR="004308EB" w:rsidRPr="00E45D87">
        <w:rPr>
          <w:color w:val="000000"/>
        </w:rPr>
        <w:t>for L</w:t>
      </w:r>
      <w:r w:rsidR="004308EB" w:rsidRPr="00E45D87">
        <w:rPr>
          <w:color w:val="000000"/>
          <w:spacing w:val="-2"/>
        </w:rPr>
        <w:t>F</w:t>
      </w:r>
      <w:r w:rsidR="004308EB" w:rsidRPr="00E45D87">
        <w:rPr>
          <w:color w:val="000000"/>
        </w:rPr>
        <w:t>G</w:t>
      </w:r>
      <w:r w:rsidR="004308EB">
        <w:rPr>
          <w:color w:val="000000"/>
        </w:rPr>
        <w:t xml:space="preserve"> </w:t>
      </w:r>
      <w:r w:rsidRPr="00E94643">
        <w:t xml:space="preserve">to calculate emissions from this source. </w:t>
      </w:r>
    </w:p>
    <w:p w14:paraId="69740739" w14:textId="0FCE0E09" w:rsidR="00874A26" w:rsidRPr="00E94643" w:rsidRDefault="008128CF" w:rsidP="00724992">
      <w:pPr>
        <w:pStyle w:val="BodyText"/>
        <w:spacing w:after="240"/>
      </w:pPr>
      <w:r w:rsidRPr="00E94643">
        <w:t>Landfill gas emission calculation is included in Appendix C, Calculation ID 8A.</w:t>
      </w:r>
      <w:r w:rsidR="00874A26" w:rsidRPr="00E94643">
        <w:t xml:space="preserve"> Calculation methodology is shown below.</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7"/>
        <w:gridCol w:w="6728"/>
      </w:tblGrid>
      <w:tr w:rsidR="00874A26" w14:paraId="6E493822" w14:textId="77777777" w:rsidTr="001C6D3E">
        <w:trPr>
          <w:trHeight w:val="530"/>
        </w:trPr>
        <w:tc>
          <w:tcPr>
            <w:tcW w:w="2627" w:type="dxa"/>
            <w:tcBorders>
              <w:top w:val="single" w:sz="4" w:space="0" w:color="000000"/>
              <w:left w:val="single" w:sz="4" w:space="0" w:color="000000"/>
              <w:bottom w:val="single" w:sz="4" w:space="0" w:color="000000"/>
              <w:right w:val="single" w:sz="4" w:space="0" w:color="000000"/>
            </w:tcBorders>
            <w:shd w:val="clear" w:color="auto" w:fill="C6D9F1"/>
            <w:hideMark/>
          </w:tcPr>
          <w:p w14:paraId="2346086D" w14:textId="77777777" w:rsidR="00874A26" w:rsidRDefault="00874A26">
            <w:pPr>
              <w:rPr>
                <w:rFonts w:ascii="Calibri" w:hAnsi="Calibri" w:cs="Times New Roman"/>
                <w:b/>
                <w:kern w:val="0"/>
              </w:rPr>
            </w:pPr>
            <w:r>
              <w:rPr>
                <w:b/>
              </w:rPr>
              <w:t>Inputs</w:t>
            </w:r>
          </w:p>
        </w:tc>
        <w:tc>
          <w:tcPr>
            <w:tcW w:w="6728" w:type="dxa"/>
            <w:tcBorders>
              <w:top w:val="single" w:sz="4" w:space="0" w:color="000000"/>
              <w:left w:val="single" w:sz="4" w:space="0" w:color="000000"/>
              <w:bottom w:val="single" w:sz="4" w:space="0" w:color="000000"/>
              <w:right w:val="single" w:sz="4" w:space="0" w:color="000000"/>
            </w:tcBorders>
          </w:tcPr>
          <w:p w14:paraId="65A99B4E" w14:textId="77777777" w:rsidR="00D34052" w:rsidRPr="00724992" w:rsidRDefault="00D34052" w:rsidP="00D34052">
            <w:r w:rsidRPr="00724992">
              <w:t>8.14E+07 scf Raw LFG/yr</w:t>
            </w:r>
          </w:p>
          <w:p w14:paraId="36B7D953" w14:textId="77777777" w:rsidR="00D34052" w:rsidRPr="00724992" w:rsidRDefault="00D34052" w:rsidP="00D34052">
            <w:r w:rsidRPr="00724992">
              <w:t xml:space="preserve">(source: </w:t>
            </w:r>
            <w:r w:rsidRPr="00724992">
              <w:rPr>
                <w:i/>
                <w:iCs/>
                <w:color w:val="000000"/>
              </w:rPr>
              <w:t>Re</w:t>
            </w:r>
            <w:r w:rsidRPr="00724992">
              <w:rPr>
                <w:i/>
                <w:iCs/>
                <w:color w:val="000000"/>
                <w:spacing w:val="-2"/>
              </w:rPr>
              <w:t>v</w:t>
            </w:r>
            <w:r w:rsidRPr="00724992">
              <w:rPr>
                <w:i/>
                <w:iCs/>
                <w:color w:val="000000"/>
              </w:rPr>
              <w:t>ise</w:t>
            </w:r>
            <w:r w:rsidRPr="00724992">
              <w:rPr>
                <w:i/>
                <w:iCs/>
                <w:color w:val="000000"/>
                <w:spacing w:val="-2"/>
              </w:rPr>
              <w:t>d</w:t>
            </w:r>
            <w:r w:rsidRPr="00724992">
              <w:rPr>
                <w:i/>
                <w:iCs/>
                <w:color w:val="000000"/>
              </w:rPr>
              <w:t xml:space="preserve"> VAF</w:t>
            </w:r>
            <w:r w:rsidRPr="00724992">
              <w:rPr>
                <w:i/>
                <w:iCs/>
                <w:color w:val="000000"/>
                <w:spacing w:val="-2"/>
              </w:rPr>
              <w:t>B</w:t>
            </w:r>
            <w:r w:rsidRPr="00724992">
              <w:rPr>
                <w:i/>
                <w:iCs/>
                <w:color w:val="000000"/>
              </w:rPr>
              <w:t xml:space="preserve"> Landfill _ 2</w:t>
            </w:r>
            <w:r w:rsidRPr="00724992">
              <w:rPr>
                <w:i/>
                <w:iCs/>
                <w:color w:val="000000"/>
                <w:spacing w:val="-2"/>
              </w:rPr>
              <w:t>0</w:t>
            </w:r>
            <w:r w:rsidRPr="00724992">
              <w:rPr>
                <w:i/>
                <w:iCs/>
                <w:color w:val="000000"/>
              </w:rPr>
              <w:t>18 Fu</w:t>
            </w:r>
            <w:r w:rsidRPr="00724992">
              <w:rPr>
                <w:i/>
                <w:iCs/>
                <w:color w:val="000000"/>
                <w:spacing w:val="-2"/>
              </w:rPr>
              <w:t>g</w:t>
            </w:r>
            <w:r w:rsidRPr="00724992">
              <w:rPr>
                <w:i/>
                <w:iCs/>
                <w:color w:val="000000"/>
              </w:rPr>
              <w:t xml:space="preserve">itive </w:t>
            </w:r>
            <w:r w:rsidRPr="00724992">
              <w:rPr>
                <w:i/>
                <w:iCs/>
                <w:color w:val="000000"/>
                <w:spacing w:val="-2"/>
              </w:rPr>
              <w:t>L</w:t>
            </w:r>
            <w:r w:rsidRPr="00724992">
              <w:rPr>
                <w:i/>
                <w:iCs/>
                <w:color w:val="000000"/>
              </w:rPr>
              <w:t>FG Emissions</w:t>
            </w:r>
            <w:r w:rsidRPr="00724992">
              <w:rPr>
                <w:i/>
                <w:iCs/>
                <w:color w:val="000000"/>
                <w:spacing w:val="-2"/>
              </w:rPr>
              <w:t xml:space="preserve"> </w:t>
            </w:r>
            <w:r w:rsidRPr="00724992">
              <w:rPr>
                <w:i/>
                <w:iCs/>
                <w:color w:val="000000"/>
              </w:rPr>
              <w:t>for AT</w:t>
            </w:r>
            <w:r w:rsidRPr="00724992">
              <w:rPr>
                <w:i/>
                <w:iCs/>
                <w:color w:val="000000"/>
                <w:spacing w:val="-2"/>
              </w:rPr>
              <w:t>E</w:t>
            </w:r>
            <w:r w:rsidRPr="00724992">
              <w:rPr>
                <w:i/>
                <w:iCs/>
                <w:color w:val="000000"/>
              </w:rPr>
              <w:t>IP.</w:t>
            </w:r>
            <w:r w:rsidRPr="00724992">
              <w:rPr>
                <w:i/>
                <w:iCs/>
                <w:color w:val="000000"/>
                <w:spacing w:val="-2"/>
              </w:rPr>
              <w:t>x</w:t>
            </w:r>
            <w:r w:rsidRPr="00724992">
              <w:rPr>
                <w:i/>
                <w:iCs/>
                <w:color w:val="000000"/>
              </w:rPr>
              <w:t>lsx</w:t>
            </w:r>
            <w:r w:rsidRPr="00724992">
              <w:t>)</w:t>
            </w:r>
          </w:p>
          <w:p w14:paraId="710C4CA6" w14:textId="77777777" w:rsidR="00874A26" w:rsidRPr="00724992" w:rsidRDefault="00874A26"/>
          <w:p w14:paraId="7FE5827F" w14:textId="77777777" w:rsidR="00874A26" w:rsidRPr="00724992" w:rsidRDefault="00874A26">
            <w:pPr>
              <w:rPr>
                <w:u w:val="single"/>
              </w:rPr>
            </w:pPr>
            <w:r w:rsidRPr="00724992">
              <w:rPr>
                <w:u w:val="single"/>
              </w:rPr>
              <w:t>Annual Emissions</w:t>
            </w:r>
          </w:p>
          <w:p w14:paraId="22CC4EA1" w14:textId="77777777" w:rsidR="00874A26" w:rsidRPr="00724992" w:rsidRDefault="00874A26">
            <w:r w:rsidRPr="00724992">
              <w:t>C = A specific pollutant</w:t>
            </w:r>
          </w:p>
          <w:p w14:paraId="12F14025" w14:textId="5A40A5FE" w:rsidR="00874A26" w:rsidRPr="00724992" w:rsidRDefault="00874A26" w:rsidP="00724992">
            <w:pPr>
              <w:ind w:left="1220" w:hanging="1220"/>
            </w:pPr>
            <w:r w:rsidRPr="00724992">
              <w:t xml:space="preserve">EmC </w:t>
            </w:r>
            <w:r w:rsidRPr="00724992">
              <w:rPr>
                <w:vertAlign w:val="subscript"/>
              </w:rPr>
              <w:t>Annual</w:t>
            </w:r>
            <w:r w:rsidRPr="00724992">
              <w:t xml:space="preserve"> = Average annual emissions of pollutant C to atmosphere (lb</w:t>
            </w:r>
            <w:r w:rsidR="00FB1B2F">
              <w:t> </w:t>
            </w:r>
            <w:r w:rsidRPr="00724992">
              <w:t>C/yr)</w:t>
            </w:r>
          </w:p>
          <w:p w14:paraId="4C36941F" w14:textId="77777777" w:rsidR="00874A26" w:rsidRPr="00724992" w:rsidRDefault="00874A26" w:rsidP="001C6D3E">
            <w:pPr>
              <w:ind w:left="1130" w:hanging="1130"/>
            </w:pPr>
            <w:r w:rsidRPr="00724992">
              <w:t>LFG</w:t>
            </w:r>
            <w:r w:rsidRPr="00724992">
              <w:rPr>
                <w:vertAlign w:val="subscript"/>
              </w:rPr>
              <w:t>Annual</w:t>
            </w:r>
            <w:r w:rsidRPr="00724992">
              <w:t xml:space="preserve"> = Annual fugitive landfill gas emissions to atmosphere (scf/yr)</w:t>
            </w:r>
          </w:p>
          <w:p w14:paraId="64DD4A71" w14:textId="77777777" w:rsidR="00874A26" w:rsidRPr="00724992" w:rsidRDefault="00874A26">
            <w:r w:rsidRPr="00724992">
              <w:t xml:space="preserve">Conc </w:t>
            </w:r>
            <w:r w:rsidRPr="00724992">
              <w:rPr>
                <w:vertAlign w:val="subscript"/>
              </w:rPr>
              <w:t>C ppmv</w:t>
            </w:r>
            <w:r w:rsidRPr="00724992">
              <w:t xml:space="preserve"> = Concentration of pollutant C in ppmv</w:t>
            </w:r>
          </w:p>
          <w:p w14:paraId="187DC172" w14:textId="77777777" w:rsidR="00874A26" w:rsidRPr="00724992" w:rsidRDefault="00874A26">
            <w:r w:rsidRPr="00724992">
              <w:t>MV = Molar Volume = 379.62 (scf/lb-mol)</w:t>
            </w:r>
          </w:p>
          <w:p w14:paraId="2B72F793" w14:textId="77777777" w:rsidR="00874A26" w:rsidRPr="00724992" w:rsidRDefault="00874A26">
            <w:r w:rsidRPr="00724992">
              <w:t>MW = Molecular Weight of specific pollutant, C (lb/lb-mol)</w:t>
            </w:r>
          </w:p>
          <w:p w14:paraId="74908EFA" w14:textId="77777777" w:rsidR="00874A26" w:rsidRPr="00724992" w:rsidRDefault="00874A26">
            <w:r w:rsidRPr="00724992">
              <w:t>10</w:t>
            </w:r>
            <w:r w:rsidRPr="00724992">
              <w:rPr>
                <w:vertAlign w:val="superscript"/>
              </w:rPr>
              <w:t>6</w:t>
            </w:r>
            <w:r w:rsidRPr="00724992">
              <w:t xml:space="preserve"> = Conversion factor for concentration in ppmv</w:t>
            </w:r>
          </w:p>
          <w:p w14:paraId="68C9FF15" w14:textId="77777777" w:rsidR="00874A26" w:rsidRPr="00724992" w:rsidRDefault="00874A26"/>
          <w:p w14:paraId="284BC8FC" w14:textId="77777777" w:rsidR="00874A26" w:rsidRPr="00724992" w:rsidRDefault="00874A26">
            <w:pPr>
              <w:rPr>
                <w:u w:val="single"/>
              </w:rPr>
            </w:pPr>
            <w:r w:rsidRPr="00724992">
              <w:rPr>
                <w:u w:val="single"/>
              </w:rPr>
              <w:t>Hourly Emissions</w:t>
            </w:r>
          </w:p>
          <w:p w14:paraId="7E6A24CA" w14:textId="77777777" w:rsidR="00874A26" w:rsidRPr="00724992" w:rsidRDefault="00874A26">
            <w:r w:rsidRPr="00724992">
              <w:t>C = A specific pollutant</w:t>
            </w:r>
          </w:p>
          <w:p w14:paraId="491250E5" w14:textId="77777777" w:rsidR="00874A26" w:rsidRPr="00724992" w:rsidRDefault="00874A26">
            <w:r w:rsidRPr="00724992">
              <w:t>Em</w:t>
            </w:r>
            <w:r w:rsidRPr="00724992">
              <w:rPr>
                <w:vertAlign w:val="subscript"/>
              </w:rPr>
              <w:t xml:space="preserve">C Max Hourly </w:t>
            </w:r>
            <w:r w:rsidRPr="00724992">
              <w:t>= Maximum hourly emissions of pollutant C (lb C/hr)</w:t>
            </w:r>
          </w:p>
          <w:p w14:paraId="5EB6303D" w14:textId="77777777" w:rsidR="00874A26" w:rsidRPr="00724992" w:rsidRDefault="00874A26">
            <w:r w:rsidRPr="00724992">
              <w:t>LFG</w:t>
            </w:r>
            <w:r w:rsidRPr="00724992">
              <w:rPr>
                <w:vertAlign w:val="subscript"/>
              </w:rPr>
              <w:t>Annual</w:t>
            </w:r>
            <w:r w:rsidRPr="00724992">
              <w:t xml:space="preserve"> = Annual fugitive landfill gas emissions to atmosphere (scf/yr)</w:t>
            </w:r>
          </w:p>
          <w:p w14:paraId="0E658634" w14:textId="77777777" w:rsidR="00874A26" w:rsidRPr="00724992" w:rsidRDefault="00874A26">
            <w:r w:rsidRPr="00724992">
              <w:t xml:space="preserve">Conc </w:t>
            </w:r>
            <w:r w:rsidRPr="00724992">
              <w:rPr>
                <w:vertAlign w:val="subscript"/>
              </w:rPr>
              <w:t>C ppmv</w:t>
            </w:r>
            <w:r w:rsidRPr="00724992">
              <w:t xml:space="preserve"> = Concentration of pollutant C in ppmv</w:t>
            </w:r>
          </w:p>
          <w:p w14:paraId="67DA3DE6" w14:textId="77777777" w:rsidR="00874A26" w:rsidRPr="00724992" w:rsidRDefault="00874A26">
            <w:r w:rsidRPr="00724992">
              <w:t>MV = Molar Volume = 379.62 (scf/lb-mol)</w:t>
            </w:r>
          </w:p>
          <w:p w14:paraId="3A85858F" w14:textId="77777777" w:rsidR="00874A26" w:rsidRPr="00724992" w:rsidRDefault="00874A26">
            <w:r w:rsidRPr="00724992">
              <w:t>MW = Molecular Weight of specific pollutant, C (lb/lb-mol)</w:t>
            </w:r>
          </w:p>
          <w:p w14:paraId="2F619318" w14:textId="77777777" w:rsidR="00874A26" w:rsidRPr="00724992" w:rsidRDefault="00874A26">
            <w:r w:rsidRPr="00724992">
              <w:t>8760 = Number of hours in a year (8760 hr = 1 yr)</w:t>
            </w:r>
          </w:p>
          <w:p w14:paraId="4B1135C9" w14:textId="7D2CDCAF" w:rsidR="00874A26" w:rsidRPr="00724992" w:rsidRDefault="00874A26" w:rsidP="00724992">
            <w:pPr>
              <w:spacing w:after="120"/>
            </w:pPr>
            <w:r w:rsidRPr="00724992">
              <w:t>10</w:t>
            </w:r>
            <w:r w:rsidRPr="00724992">
              <w:rPr>
                <w:vertAlign w:val="superscript"/>
              </w:rPr>
              <w:t>6</w:t>
            </w:r>
            <w:r w:rsidRPr="00724992">
              <w:t xml:space="preserve"> = Conversion factor for concentration in ppmv</w:t>
            </w:r>
          </w:p>
        </w:tc>
      </w:tr>
      <w:tr w:rsidR="00874A26" w14:paraId="6F486307" w14:textId="77777777" w:rsidTr="001C6D3E">
        <w:trPr>
          <w:trHeight w:val="350"/>
        </w:trPr>
        <w:tc>
          <w:tcPr>
            <w:tcW w:w="2627" w:type="dxa"/>
            <w:tcBorders>
              <w:top w:val="single" w:sz="4" w:space="0" w:color="000000"/>
              <w:left w:val="single" w:sz="4" w:space="0" w:color="000000"/>
              <w:bottom w:val="single" w:sz="4" w:space="0" w:color="000000"/>
              <w:right w:val="single" w:sz="4" w:space="0" w:color="000000"/>
            </w:tcBorders>
            <w:shd w:val="clear" w:color="auto" w:fill="C6D9F1"/>
            <w:hideMark/>
          </w:tcPr>
          <w:p w14:paraId="09FB6192" w14:textId="77777777" w:rsidR="00874A26" w:rsidRDefault="00874A26">
            <w:pPr>
              <w:rPr>
                <w:rFonts w:ascii="Calibri" w:hAnsi="Calibri" w:cs="Times New Roman"/>
                <w:b/>
              </w:rPr>
            </w:pPr>
            <w:r>
              <w:rPr>
                <w:b/>
              </w:rPr>
              <w:t>Outputs</w:t>
            </w:r>
          </w:p>
        </w:tc>
        <w:tc>
          <w:tcPr>
            <w:tcW w:w="6728" w:type="dxa"/>
            <w:tcBorders>
              <w:top w:val="single" w:sz="4" w:space="0" w:color="000000"/>
              <w:left w:val="single" w:sz="4" w:space="0" w:color="000000"/>
              <w:bottom w:val="single" w:sz="4" w:space="0" w:color="000000"/>
              <w:right w:val="single" w:sz="4" w:space="0" w:color="000000"/>
            </w:tcBorders>
          </w:tcPr>
          <w:p w14:paraId="0BDAE334" w14:textId="77777777" w:rsidR="00874A26" w:rsidRPr="00724992" w:rsidRDefault="00874A26">
            <w:r w:rsidRPr="00724992">
              <w:t>Em</w:t>
            </w:r>
            <w:r w:rsidRPr="00724992">
              <w:rPr>
                <w:vertAlign w:val="subscript"/>
              </w:rPr>
              <w:t xml:space="preserve">C Annual </w:t>
            </w:r>
            <w:r w:rsidRPr="00724992">
              <w:t>= Average annual emissions of pollutant C (lb C/yr) year</w:t>
            </w:r>
          </w:p>
          <w:p w14:paraId="3FB71FB6" w14:textId="3D1B167E" w:rsidR="00874A26" w:rsidRDefault="00874A26" w:rsidP="00724992">
            <w:pPr>
              <w:spacing w:after="120"/>
              <w:rPr>
                <w:rFonts w:asciiTheme="minorHAnsi" w:hAnsiTheme="minorHAnsi" w:cs="Times New Roman"/>
                <w:position w:val="-28"/>
              </w:rPr>
            </w:pPr>
            <w:r w:rsidRPr="00724992">
              <w:t>Em</w:t>
            </w:r>
            <w:r w:rsidRPr="00724992">
              <w:rPr>
                <w:vertAlign w:val="subscript"/>
              </w:rPr>
              <w:t xml:space="preserve">C Max Hourly </w:t>
            </w:r>
            <w:r w:rsidRPr="00724992">
              <w:t>= Maximum hourly emissions of pollutant C (lb C/hr)</w:t>
            </w:r>
          </w:p>
        </w:tc>
      </w:tr>
      <w:tr w:rsidR="00874A26" w14:paraId="014A59B3" w14:textId="77777777" w:rsidTr="001C6D3E">
        <w:trPr>
          <w:trHeight w:val="135"/>
        </w:trPr>
        <w:tc>
          <w:tcPr>
            <w:tcW w:w="2627" w:type="dxa"/>
            <w:tcBorders>
              <w:top w:val="single" w:sz="4" w:space="0" w:color="000000"/>
              <w:left w:val="single" w:sz="4" w:space="0" w:color="000000"/>
              <w:bottom w:val="single" w:sz="4" w:space="0" w:color="000000"/>
              <w:right w:val="single" w:sz="4" w:space="0" w:color="000000"/>
            </w:tcBorders>
            <w:shd w:val="clear" w:color="auto" w:fill="C6D9F1"/>
            <w:hideMark/>
          </w:tcPr>
          <w:p w14:paraId="470C028C" w14:textId="77777777" w:rsidR="00874A26" w:rsidRDefault="00874A26">
            <w:pPr>
              <w:rPr>
                <w:rFonts w:ascii="Calibri" w:hAnsi="Calibri"/>
                <w:b/>
              </w:rPr>
            </w:pPr>
            <w:r>
              <w:rPr>
                <w:b/>
              </w:rPr>
              <w:t>Calculations</w:t>
            </w:r>
          </w:p>
        </w:tc>
        <w:tc>
          <w:tcPr>
            <w:tcW w:w="6728" w:type="dxa"/>
            <w:tcBorders>
              <w:top w:val="single" w:sz="4" w:space="0" w:color="000000"/>
              <w:left w:val="single" w:sz="4" w:space="0" w:color="000000"/>
              <w:bottom w:val="single" w:sz="4" w:space="0" w:color="000000"/>
              <w:right w:val="single" w:sz="4" w:space="0" w:color="000000"/>
            </w:tcBorders>
          </w:tcPr>
          <w:p w14:paraId="32CA8A34" w14:textId="77777777" w:rsidR="00874A26" w:rsidRPr="00724992" w:rsidRDefault="00874A26">
            <w:r w:rsidRPr="00724992">
              <w:t>Em</w:t>
            </w:r>
            <w:r w:rsidRPr="00724992">
              <w:rPr>
                <w:vertAlign w:val="subscript"/>
              </w:rPr>
              <w:t xml:space="preserve">C Annual </w:t>
            </w:r>
            <w:r w:rsidRPr="00724992">
              <w:t>= LFG</w:t>
            </w:r>
            <w:r w:rsidRPr="00724992">
              <w:rPr>
                <w:vertAlign w:val="subscript"/>
              </w:rPr>
              <w:t xml:space="preserve">Annual </w:t>
            </w:r>
            <w:r w:rsidRPr="00724992">
              <w:t xml:space="preserve">* MW * Conc </w:t>
            </w:r>
            <w:r w:rsidRPr="00724992">
              <w:rPr>
                <w:vertAlign w:val="subscript"/>
              </w:rPr>
              <w:t xml:space="preserve">C ppmv </w:t>
            </w:r>
            <w:r w:rsidRPr="00724992">
              <w:t>/ (MV * 10</w:t>
            </w:r>
            <w:r w:rsidRPr="00724992">
              <w:rPr>
                <w:vertAlign w:val="superscript"/>
              </w:rPr>
              <w:t>6</w:t>
            </w:r>
            <w:r w:rsidRPr="00724992">
              <w:t>)</w:t>
            </w:r>
          </w:p>
          <w:p w14:paraId="1F24C276" w14:textId="77777777" w:rsidR="00874A26" w:rsidRPr="00724992" w:rsidRDefault="00874A26"/>
          <w:p w14:paraId="4F4410EE" w14:textId="533AAF6C" w:rsidR="00874A26" w:rsidRPr="00724992" w:rsidRDefault="00874A26" w:rsidP="00724992">
            <w:pPr>
              <w:spacing w:after="120"/>
              <w:rPr>
                <w:position w:val="-28"/>
              </w:rPr>
            </w:pPr>
            <w:r w:rsidRPr="00724992">
              <w:t>Em</w:t>
            </w:r>
            <w:r w:rsidRPr="00724992">
              <w:rPr>
                <w:vertAlign w:val="subscript"/>
              </w:rPr>
              <w:t xml:space="preserve">C Max Hourly </w:t>
            </w:r>
            <w:r w:rsidRPr="00724992">
              <w:t>= LFG</w:t>
            </w:r>
            <w:r w:rsidRPr="00724992">
              <w:rPr>
                <w:vertAlign w:val="subscript"/>
              </w:rPr>
              <w:t xml:space="preserve">Annual </w:t>
            </w:r>
            <w:r w:rsidRPr="00724992">
              <w:t xml:space="preserve">* MW * Conc </w:t>
            </w:r>
            <w:r w:rsidRPr="00724992">
              <w:rPr>
                <w:vertAlign w:val="subscript"/>
              </w:rPr>
              <w:t xml:space="preserve">C ppmv </w:t>
            </w:r>
            <w:r w:rsidRPr="00724992">
              <w:t>/ (8760 * MV * 10</w:t>
            </w:r>
            <w:r w:rsidRPr="00724992">
              <w:rPr>
                <w:vertAlign w:val="superscript"/>
              </w:rPr>
              <w:t>6</w:t>
            </w:r>
            <w:r w:rsidRPr="00724992">
              <w:t>)</w:t>
            </w:r>
          </w:p>
        </w:tc>
      </w:tr>
    </w:tbl>
    <w:p w14:paraId="5120539E" w14:textId="77777777" w:rsidR="00B61005" w:rsidRDefault="00FB1B2F" w:rsidP="00FB1B2F">
      <w:pPr>
        <w:tabs>
          <w:tab w:val="left" w:pos="900"/>
        </w:tabs>
        <w:rPr>
          <w:kern w:val="0"/>
          <w:sz w:val="18"/>
          <w:szCs w:val="18"/>
        </w:rPr>
      </w:pPr>
      <w:r w:rsidRPr="00D3430F">
        <w:rPr>
          <w:b/>
          <w:kern w:val="0"/>
          <w:sz w:val="18"/>
          <w:szCs w:val="18"/>
        </w:rPr>
        <w:t>Notes:</w:t>
      </w:r>
      <w:r w:rsidRPr="00D3430F">
        <w:rPr>
          <w:kern w:val="0"/>
          <w:sz w:val="18"/>
          <w:szCs w:val="18"/>
        </w:rPr>
        <w:tab/>
      </w:r>
      <w:r w:rsidR="00B61005">
        <w:rPr>
          <w:kern w:val="0"/>
          <w:sz w:val="18"/>
          <w:szCs w:val="18"/>
        </w:rPr>
        <w:t xml:space="preserve">hr – hour </w:t>
      </w:r>
    </w:p>
    <w:p w14:paraId="752B9A85" w14:textId="6034A492" w:rsidR="00FB1B2F" w:rsidRDefault="00B61005" w:rsidP="00FB1B2F">
      <w:pPr>
        <w:tabs>
          <w:tab w:val="left" w:pos="900"/>
        </w:tabs>
        <w:rPr>
          <w:kern w:val="0"/>
          <w:sz w:val="18"/>
          <w:szCs w:val="18"/>
        </w:rPr>
      </w:pPr>
      <w:r>
        <w:rPr>
          <w:kern w:val="0"/>
          <w:sz w:val="18"/>
          <w:szCs w:val="18"/>
        </w:rPr>
        <w:tab/>
      </w:r>
      <w:r w:rsidR="00FB1B2F">
        <w:rPr>
          <w:kern w:val="0"/>
          <w:sz w:val="18"/>
          <w:szCs w:val="18"/>
        </w:rPr>
        <w:t xml:space="preserve">lbs – pounds </w:t>
      </w:r>
    </w:p>
    <w:p w14:paraId="24D3D49B" w14:textId="00DCCCC5" w:rsidR="00FB1B2F" w:rsidRDefault="00FB1B2F" w:rsidP="00FB1B2F">
      <w:pPr>
        <w:tabs>
          <w:tab w:val="left" w:pos="900"/>
        </w:tabs>
        <w:rPr>
          <w:kern w:val="0"/>
          <w:sz w:val="18"/>
          <w:szCs w:val="18"/>
        </w:rPr>
      </w:pPr>
      <w:r>
        <w:rPr>
          <w:kern w:val="0"/>
          <w:sz w:val="18"/>
          <w:szCs w:val="18"/>
        </w:rPr>
        <w:tab/>
        <w:t xml:space="preserve">scf – </w:t>
      </w:r>
      <w:r w:rsidR="00CD1B7E">
        <w:rPr>
          <w:kern w:val="0"/>
          <w:sz w:val="18"/>
          <w:szCs w:val="18"/>
        </w:rPr>
        <w:t>s</w:t>
      </w:r>
      <w:r w:rsidRPr="00D3430F">
        <w:rPr>
          <w:kern w:val="0"/>
          <w:sz w:val="18"/>
          <w:szCs w:val="18"/>
        </w:rPr>
        <w:t>tandard cubic feet</w:t>
      </w:r>
    </w:p>
    <w:p w14:paraId="31A859D7" w14:textId="5E9A5C83" w:rsidR="00CD1B7E" w:rsidRDefault="00CD1B7E" w:rsidP="00FB1B2F">
      <w:pPr>
        <w:tabs>
          <w:tab w:val="left" w:pos="900"/>
        </w:tabs>
        <w:rPr>
          <w:kern w:val="0"/>
          <w:sz w:val="18"/>
          <w:szCs w:val="18"/>
        </w:rPr>
      </w:pPr>
      <w:r>
        <w:rPr>
          <w:kern w:val="0"/>
          <w:sz w:val="18"/>
          <w:szCs w:val="18"/>
        </w:rPr>
        <w:tab/>
        <w:t xml:space="preserve">ppmv </w:t>
      </w:r>
      <w:r w:rsidR="00BE3F74">
        <w:rPr>
          <w:kern w:val="0"/>
          <w:sz w:val="18"/>
          <w:szCs w:val="18"/>
        </w:rPr>
        <w:t>–</w:t>
      </w:r>
      <w:r>
        <w:rPr>
          <w:kern w:val="0"/>
          <w:sz w:val="18"/>
          <w:szCs w:val="18"/>
        </w:rPr>
        <w:t xml:space="preserve"> </w:t>
      </w:r>
      <w:r w:rsidR="00BE3F74">
        <w:rPr>
          <w:kern w:val="0"/>
          <w:sz w:val="18"/>
          <w:szCs w:val="18"/>
        </w:rPr>
        <w:t>parts per million volume</w:t>
      </w:r>
    </w:p>
    <w:p w14:paraId="62DC07DF" w14:textId="46961D07" w:rsidR="00B61005" w:rsidRDefault="00B61005" w:rsidP="00FB1B2F">
      <w:pPr>
        <w:tabs>
          <w:tab w:val="left" w:pos="900"/>
        </w:tabs>
        <w:rPr>
          <w:kern w:val="0"/>
          <w:sz w:val="18"/>
          <w:szCs w:val="18"/>
        </w:rPr>
      </w:pPr>
      <w:r>
        <w:rPr>
          <w:kern w:val="0"/>
          <w:sz w:val="18"/>
          <w:szCs w:val="18"/>
        </w:rPr>
        <w:tab/>
        <w:t xml:space="preserve">yr – year </w:t>
      </w:r>
    </w:p>
    <w:p w14:paraId="748F8093" w14:textId="77777777" w:rsidR="00FB1B2F" w:rsidRDefault="00FB1B2F">
      <w:pPr>
        <w:jc w:val="left"/>
      </w:pPr>
      <w:r>
        <w:br w:type="page"/>
      </w:r>
    </w:p>
    <w:p w14:paraId="23AE5E76" w14:textId="4CF88191" w:rsidR="008128CF" w:rsidRDefault="008128CF" w:rsidP="00724992">
      <w:pPr>
        <w:pStyle w:val="BodyText"/>
        <w:spacing w:after="240"/>
      </w:pPr>
      <w:r>
        <w:lastRenderedPageBreak/>
        <w:t>Emission calculations for fugitive dust from transport of materials over the landfill paved haul</w:t>
      </w:r>
      <w:r>
        <w:rPr>
          <w:spacing w:val="-11"/>
        </w:rPr>
        <w:t xml:space="preserve"> </w:t>
      </w:r>
      <w:r>
        <w:t xml:space="preserve">roads </w:t>
      </w:r>
      <w:r w:rsidRPr="001D07B3">
        <w:rPr>
          <w:kern w:val="0"/>
        </w:rPr>
        <w:t xml:space="preserve">is </w:t>
      </w:r>
      <w:r>
        <w:rPr>
          <w:kern w:val="0"/>
        </w:rPr>
        <w:t>provided</w:t>
      </w:r>
      <w:r w:rsidRPr="001D07B3">
        <w:rPr>
          <w:kern w:val="0"/>
        </w:rPr>
        <w:t xml:space="preserve"> in </w:t>
      </w:r>
      <w:r w:rsidRPr="00874A26">
        <w:rPr>
          <w:bCs/>
          <w:kern w:val="0"/>
        </w:rPr>
        <w:t>Appendix C</w:t>
      </w:r>
      <w:r w:rsidRPr="001D07B3">
        <w:rPr>
          <w:kern w:val="0"/>
        </w:rPr>
        <w:t>, Calculation </w:t>
      </w:r>
      <w:r>
        <w:rPr>
          <w:kern w:val="0"/>
        </w:rPr>
        <w:t>ID 8B</w:t>
      </w:r>
      <w:r>
        <w:t xml:space="preserve">. </w:t>
      </w:r>
      <w:r w:rsidR="00874A26">
        <w:t>Calculation methodology is shown below.</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7"/>
        <w:gridCol w:w="6728"/>
      </w:tblGrid>
      <w:tr w:rsidR="000716FF" w14:paraId="35C5EF98" w14:textId="77777777" w:rsidTr="001C6D3E">
        <w:trPr>
          <w:trHeight w:val="2708"/>
        </w:trPr>
        <w:tc>
          <w:tcPr>
            <w:tcW w:w="2627" w:type="dxa"/>
            <w:tcBorders>
              <w:top w:val="single" w:sz="4" w:space="0" w:color="000000"/>
              <w:left w:val="single" w:sz="4" w:space="0" w:color="000000"/>
              <w:bottom w:val="single" w:sz="4" w:space="0" w:color="000000"/>
              <w:right w:val="single" w:sz="4" w:space="0" w:color="000000"/>
            </w:tcBorders>
            <w:shd w:val="clear" w:color="auto" w:fill="C6D9F1"/>
            <w:hideMark/>
          </w:tcPr>
          <w:p w14:paraId="5D03EB47" w14:textId="3E39FCF7" w:rsidR="000716FF" w:rsidRDefault="000716FF" w:rsidP="000716FF">
            <w:pPr>
              <w:rPr>
                <w:rFonts w:ascii="Calibri" w:hAnsi="Calibri" w:cs="Times New Roman"/>
                <w:b/>
                <w:kern w:val="0"/>
              </w:rPr>
            </w:pPr>
            <w:r w:rsidRPr="00BB2A53">
              <w:rPr>
                <w:b/>
              </w:rPr>
              <w:t>Inputs</w:t>
            </w:r>
          </w:p>
        </w:tc>
        <w:tc>
          <w:tcPr>
            <w:tcW w:w="6728" w:type="dxa"/>
            <w:tcBorders>
              <w:top w:val="single" w:sz="4" w:space="0" w:color="000000"/>
              <w:left w:val="single" w:sz="4" w:space="0" w:color="000000"/>
              <w:bottom w:val="single" w:sz="4" w:space="0" w:color="000000"/>
              <w:right w:val="single" w:sz="4" w:space="0" w:color="000000"/>
            </w:tcBorders>
          </w:tcPr>
          <w:p w14:paraId="2B6C941E" w14:textId="77777777" w:rsidR="000716FF" w:rsidRDefault="000716FF" w:rsidP="00724992">
            <w:pPr>
              <w:ind w:left="410" w:hanging="410"/>
            </w:pPr>
            <w:r w:rsidRPr="00236445">
              <w:t xml:space="preserve">k = particle size multiplier for particle size range and units of interest (see </w:t>
            </w:r>
            <w:r>
              <w:t xml:space="preserve">notes </w:t>
            </w:r>
            <w:r w:rsidRPr="00236445">
              <w:t>below)</w:t>
            </w:r>
          </w:p>
          <w:p w14:paraId="7F7B04C2" w14:textId="77777777" w:rsidR="000716FF" w:rsidRPr="00236445" w:rsidRDefault="000716FF" w:rsidP="00724992">
            <w:pPr>
              <w:ind w:left="410" w:hanging="410"/>
            </w:pPr>
            <w:r w:rsidRPr="00236445">
              <w:t>sL = road surface silt loading (g/m2)</w:t>
            </w:r>
          </w:p>
          <w:p w14:paraId="2D7279B8" w14:textId="77777777" w:rsidR="000716FF" w:rsidRPr="00236445" w:rsidRDefault="000716FF" w:rsidP="00724992">
            <w:pPr>
              <w:ind w:left="410" w:hanging="410"/>
            </w:pPr>
            <w:r w:rsidRPr="00236445">
              <w:t>W = average weight (tons) of the vehicles traveling the road</w:t>
            </w:r>
          </w:p>
          <w:p w14:paraId="1BB44969" w14:textId="77777777" w:rsidR="000716FF" w:rsidRPr="00AC6F70" w:rsidRDefault="000716FF" w:rsidP="00724992">
            <w:pPr>
              <w:ind w:left="410" w:hanging="410"/>
            </w:pPr>
            <w:r>
              <w:t xml:space="preserve">VMT = </w:t>
            </w:r>
            <w:r w:rsidRPr="00AC6F70">
              <w:t>Vehicle Miles Traveled</w:t>
            </w:r>
          </w:p>
          <w:p w14:paraId="6E70F225" w14:textId="0D689F4C" w:rsidR="000716FF" w:rsidRDefault="000716FF" w:rsidP="00724992">
            <w:pPr>
              <w:ind w:left="410" w:hanging="410"/>
            </w:pPr>
            <w:r>
              <w:t>E</w:t>
            </w:r>
            <w:r w:rsidRPr="00A028A8">
              <w:rPr>
                <w:vertAlign w:val="subscript"/>
              </w:rPr>
              <w:t>ext</w:t>
            </w:r>
            <w:r>
              <w:t xml:space="preserve"> = annual emission factor in the same units as k</w:t>
            </w:r>
          </w:p>
          <w:p w14:paraId="7E066DB3" w14:textId="77777777" w:rsidR="000716FF" w:rsidRDefault="000716FF" w:rsidP="00724992">
            <w:pPr>
              <w:ind w:left="410" w:hanging="410"/>
            </w:pPr>
            <w:r>
              <w:t>P = number of hours with at least 0.254 mm (0.01 in) of precipitation during the averaging period</w:t>
            </w:r>
          </w:p>
          <w:p w14:paraId="57AB5A65" w14:textId="77777777" w:rsidR="000716FF" w:rsidRDefault="000716FF" w:rsidP="00724992">
            <w:pPr>
              <w:ind w:left="410" w:hanging="410"/>
            </w:pPr>
            <w:r>
              <w:t>N = number of hours in the averaging period (8,760 for annual)</w:t>
            </w:r>
          </w:p>
          <w:p w14:paraId="07071539" w14:textId="63B7C3F5" w:rsidR="000716FF" w:rsidRDefault="000716FF" w:rsidP="00724992">
            <w:pPr>
              <w:ind w:left="410" w:hanging="410"/>
            </w:pPr>
            <w:r>
              <w:t>VMT for hourly calculation = 15 mph</w:t>
            </w:r>
          </w:p>
        </w:tc>
      </w:tr>
      <w:tr w:rsidR="000716FF" w14:paraId="34A3AAE1" w14:textId="77777777" w:rsidTr="001C6D3E">
        <w:trPr>
          <w:trHeight w:val="620"/>
        </w:trPr>
        <w:tc>
          <w:tcPr>
            <w:tcW w:w="2627" w:type="dxa"/>
            <w:tcBorders>
              <w:top w:val="single" w:sz="4" w:space="0" w:color="000000"/>
              <w:left w:val="single" w:sz="4" w:space="0" w:color="000000"/>
              <w:bottom w:val="single" w:sz="4" w:space="0" w:color="000000"/>
              <w:right w:val="single" w:sz="4" w:space="0" w:color="000000"/>
            </w:tcBorders>
            <w:shd w:val="clear" w:color="auto" w:fill="C6D9F1"/>
            <w:hideMark/>
          </w:tcPr>
          <w:p w14:paraId="0585636D" w14:textId="2D331F43" w:rsidR="000716FF" w:rsidRDefault="000716FF" w:rsidP="000716FF">
            <w:pPr>
              <w:rPr>
                <w:b/>
              </w:rPr>
            </w:pPr>
            <w:r w:rsidRPr="00BB2A53">
              <w:rPr>
                <w:b/>
              </w:rPr>
              <w:t>Outputs</w:t>
            </w:r>
          </w:p>
        </w:tc>
        <w:tc>
          <w:tcPr>
            <w:tcW w:w="6728" w:type="dxa"/>
            <w:tcBorders>
              <w:top w:val="single" w:sz="4" w:space="0" w:color="000000"/>
              <w:left w:val="single" w:sz="4" w:space="0" w:color="000000"/>
              <w:bottom w:val="single" w:sz="4" w:space="0" w:color="000000"/>
              <w:right w:val="single" w:sz="4" w:space="0" w:color="000000"/>
            </w:tcBorders>
            <w:hideMark/>
          </w:tcPr>
          <w:p w14:paraId="34683FB4" w14:textId="77777777" w:rsidR="000716FF" w:rsidRDefault="000716FF" w:rsidP="000716FF">
            <w:pPr>
              <w:rPr>
                <w:szCs w:val="24"/>
              </w:rPr>
            </w:pPr>
            <w:r w:rsidRPr="00042153">
              <w:rPr>
                <w:szCs w:val="24"/>
              </w:rPr>
              <w:t>Annual Emissions (lbs/yr)</w:t>
            </w:r>
          </w:p>
          <w:p w14:paraId="736CEBEC" w14:textId="1E60A692" w:rsidR="000716FF" w:rsidRDefault="000716FF" w:rsidP="000716FF">
            <w:pPr>
              <w:rPr>
                <w:rFonts w:asciiTheme="minorHAnsi" w:hAnsiTheme="minorHAnsi"/>
                <w:position w:val="-28"/>
              </w:rPr>
            </w:pPr>
            <w:r>
              <w:rPr>
                <w:szCs w:val="24"/>
              </w:rPr>
              <w:t>Hourly</w:t>
            </w:r>
            <w:r w:rsidRPr="00042153">
              <w:rPr>
                <w:szCs w:val="24"/>
              </w:rPr>
              <w:t xml:space="preserve"> Emissions (lbs/</w:t>
            </w:r>
            <w:r>
              <w:rPr>
                <w:szCs w:val="24"/>
              </w:rPr>
              <w:t>h</w:t>
            </w:r>
            <w:r w:rsidRPr="00042153">
              <w:rPr>
                <w:szCs w:val="24"/>
              </w:rPr>
              <w:t>r)</w:t>
            </w:r>
          </w:p>
        </w:tc>
      </w:tr>
      <w:tr w:rsidR="000716FF" w14:paraId="168A1C02" w14:textId="77777777" w:rsidTr="001C6D3E">
        <w:trPr>
          <w:trHeight w:val="135"/>
        </w:trPr>
        <w:tc>
          <w:tcPr>
            <w:tcW w:w="2627" w:type="dxa"/>
            <w:tcBorders>
              <w:top w:val="single" w:sz="4" w:space="0" w:color="000000"/>
              <w:left w:val="single" w:sz="4" w:space="0" w:color="000000"/>
              <w:bottom w:val="single" w:sz="4" w:space="0" w:color="000000"/>
              <w:right w:val="single" w:sz="4" w:space="0" w:color="000000"/>
            </w:tcBorders>
            <w:shd w:val="clear" w:color="auto" w:fill="C6D9F1"/>
            <w:hideMark/>
          </w:tcPr>
          <w:p w14:paraId="05DF542E" w14:textId="2BD5BD0D" w:rsidR="000716FF" w:rsidRDefault="000716FF" w:rsidP="000716FF">
            <w:pPr>
              <w:rPr>
                <w:rFonts w:ascii="Calibri" w:hAnsi="Calibri"/>
                <w:b/>
              </w:rPr>
            </w:pPr>
            <w:r w:rsidRPr="00BB2A53">
              <w:rPr>
                <w:b/>
              </w:rPr>
              <w:t>Calculation</w:t>
            </w:r>
            <w:r>
              <w:rPr>
                <w:b/>
              </w:rPr>
              <w:t>s</w:t>
            </w:r>
          </w:p>
        </w:tc>
        <w:tc>
          <w:tcPr>
            <w:tcW w:w="6728" w:type="dxa"/>
            <w:tcBorders>
              <w:top w:val="single" w:sz="4" w:space="0" w:color="000000"/>
              <w:left w:val="single" w:sz="4" w:space="0" w:color="000000"/>
              <w:bottom w:val="single" w:sz="4" w:space="0" w:color="000000"/>
              <w:right w:val="single" w:sz="4" w:space="0" w:color="000000"/>
            </w:tcBorders>
          </w:tcPr>
          <w:p w14:paraId="28E50DA3" w14:textId="77777777" w:rsidR="00A72323" w:rsidRDefault="00A72323" w:rsidP="00724992">
            <w:pPr>
              <w:spacing w:line="288" w:lineRule="auto"/>
              <w:jc w:val="center"/>
              <w:rPr>
                <w:i/>
                <w:iCs/>
                <w:szCs w:val="24"/>
              </w:rPr>
            </w:pPr>
          </w:p>
          <w:p w14:paraId="41C26860" w14:textId="29973550" w:rsidR="000716FF" w:rsidRPr="00D82513" w:rsidRDefault="000716FF" w:rsidP="000716FF">
            <w:pPr>
              <w:spacing w:afterLines="100" w:after="240" w:line="288" w:lineRule="auto"/>
              <w:jc w:val="center"/>
              <w:rPr>
                <w:i/>
                <w:iCs/>
                <w:szCs w:val="24"/>
              </w:rPr>
            </w:pPr>
            <w:r w:rsidRPr="00D82513">
              <w:rPr>
                <w:i/>
                <w:iCs/>
                <w:szCs w:val="24"/>
              </w:rPr>
              <w:t>Annual Emissions</w:t>
            </w:r>
            <w:r>
              <w:rPr>
                <w:i/>
                <w:iCs/>
                <w:szCs w:val="24"/>
              </w:rPr>
              <w:t xml:space="preserve"> (lbs/yr)</w:t>
            </w:r>
            <w:r w:rsidRPr="00D82513">
              <w:rPr>
                <w:i/>
                <w:iCs/>
                <w:szCs w:val="24"/>
              </w:rPr>
              <w:t xml:space="preserve"> = VMT x </w:t>
            </w:r>
            <w:r w:rsidRPr="00D82513">
              <w:rPr>
                <w:i/>
                <w:iCs/>
              </w:rPr>
              <w:t>E</w:t>
            </w:r>
            <w:r w:rsidRPr="00090D58">
              <w:rPr>
                <w:i/>
                <w:iCs/>
                <w:vertAlign w:val="subscript"/>
              </w:rPr>
              <w:t>ext</w:t>
            </w:r>
          </w:p>
          <w:p w14:paraId="5A2AFDBF" w14:textId="77777777" w:rsidR="000716FF" w:rsidRDefault="000716FF" w:rsidP="000716FF">
            <w:pPr>
              <w:pStyle w:val="Default"/>
              <w:jc w:val="center"/>
              <w:rPr>
                <w:i/>
                <w:iCs/>
              </w:rPr>
            </w:pPr>
            <w:r>
              <w:rPr>
                <w:i/>
                <w:iCs/>
              </w:rPr>
              <w:t>Hourly</w:t>
            </w:r>
            <w:r w:rsidRPr="00D82513">
              <w:rPr>
                <w:i/>
                <w:iCs/>
              </w:rPr>
              <w:t xml:space="preserve"> Emissions</w:t>
            </w:r>
            <w:r>
              <w:rPr>
                <w:i/>
                <w:iCs/>
              </w:rPr>
              <w:t xml:space="preserve"> (lbs/hr)</w:t>
            </w:r>
            <w:r w:rsidRPr="00D82513">
              <w:rPr>
                <w:i/>
                <w:iCs/>
              </w:rPr>
              <w:t xml:space="preserve"> = VMT x E</w:t>
            </w:r>
            <w:r w:rsidRPr="00090D58">
              <w:rPr>
                <w:i/>
                <w:iCs/>
                <w:vertAlign w:val="subscript"/>
              </w:rPr>
              <w:t>ext</w:t>
            </w:r>
          </w:p>
          <w:p w14:paraId="3E555E2E" w14:textId="77777777" w:rsidR="000716FF" w:rsidRDefault="000716FF" w:rsidP="000716FF">
            <w:pPr>
              <w:pStyle w:val="Default"/>
              <w:jc w:val="center"/>
              <w:rPr>
                <w:sz w:val="22"/>
                <w:szCs w:val="22"/>
              </w:rPr>
            </w:pPr>
          </w:p>
          <w:p w14:paraId="6C0AE3B9" w14:textId="77777777" w:rsidR="000716FF" w:rsidRDefault="000716FF" w:rsidP="000716FF">
            <w:pPr>
              <w:pStyle w:val="Default"/>
              <w:jc w:val="center"/>
              <w:rPr>
                <w:sz w:val="28"/>
                <w:szCs w:val="28"/>
              </w:rPr>
            </w:pPr>
            <w:r>
              <w:rPr>
                <w:i/>
                <w:iCs/>
                <w:sz w:val="28"/>
                <w:szCs w:val="28"/>
              </w:rPr>
              <w:t>E</w:t>
            </w:r>
            <w:r w:rsidRPr="00A028A8">
              <w:rPr>
                <w:i/>
                <w:iCs/>
                <w:sz w:val="18"/>
                <w:szCs w:val="18"/>
                <w:vertAlign w:val="subscript"/>
              </w:rPr>
              <w:t>ext</w:t>
            </w:r>
            <w:r>
              <w:rPr>
                <w:i/>
                <w:iCs/>
                <w:sz w:val="18"/>
                <w:szCs w:val="18"/>
              </w:rPr>
              <w:t xml:space="preserve"> </w:t>
            </w:r>
            <w:r>
              <w:rPr>
                <w:sz w:val="28"/>
                <w:szCs w:val="28"/>
              </w:rPr>
              <w:t xml:space="preserve">= [ </w:t>
            </w:r>
            <w:r>
              <w:rPr>
                <w:i/>
                <w:iCs/>
                <w:sz w:val="28"/>
                <w:szCs w:val="28"/>
              </w:rPr>
              <w:t>k (sL)</w:t>
            </w:r>
            <w:r w:rsidRPr="00090D58">
              <w:rPr>
                <w:i/>
                <w:iCs/>
                <w:sz w:val="18"/>
                <w:szCs w:val="18"/>
                <w:vertAlign w:val="superscript"/>
              </w:rPr>
              <w:t>0.91</w:t>
            </w:r>
            <w:r>
              <w:rPr>
                <w:i/>
                <w:iCs/>
                <w:sz w:val="18"/>
                <w:szCs w:val="18"/>
              </w:rPr>
              <w:t xml:space="preserve"> </w:t>
            </w:r>
            <w:r>
              <w:rPr>
                <w:rFonts w:ascii="Tahoma" w:hAnsi="Tahoma" w:cs="Tahoma"/>
                <w:sz w:val="20"/>
                <w:szCs w:val="20"/>
              </w:rPr>
              <w:t xml:space="preserve">x </w:t>
            </w:r>
            <w:r>
              <w:rPr>
                <w:i/>
                <w:iCs/>
                <w:sz w:val="28"/>
                <w:szCs w:val="28"/>
              </w:rPr>
              <w:t>(W)</w:t>
            </w:r>
            <w:r w:rsidRPr="00090D58">
              <w:rPr>
                <w:i/>
                <w:iCs/>
                <w:sz w:val="18"/>
                <w:szCs w:val="18"/>
                <w:vertAlign w:val="superscript"/>
              </w:rPr>
              <w:t>1.02</w:t>
            </w:r>
            <w:r>
              <w:rPr>
                <w:i/>
                <w:iCs/>
                <w:sz w:val="18"/>
                <w:szCs w:val="18"/>
              </w:rPr>
              <w:t xml:space="preserve"> </w:t>
            </w:r>
            <w:r>
              <w:rPr>
                <w:sz w:val="28"/>
                <w:szCs w:val="28"/>
              </w:rPr>
              <w:t>] (1 –1.2</w:t>
            </w:r>
            <w:r>
              <w:rPr>
                <w:i/>
                <w:iCs/>
                <w:sz w:val="28"/>
                <w:szCs w:val="28"/>
              </w:rPr>
              <w:t>P</w:t>
            </w:r>
            <w:r>
              <w:rPr>
                <w:sz w:val="28"/>
                <w:szCs w:val="28"/>
              </w:rPr>
              <w:t>/</w:t>
            </w:r>
            <w:r>
              <w:rPr>
                <w:i/>
                <w:iCs/>
                <w:sz w:val="28"/>
                <w:szCs w:val="28"/>
              </w:rPr>
              <w:t>N</w:t>
            </w:r>
            <w:r>
              <w:rPr>
                <w:sz w:val="28"/>
                <w:szCs w:val="28"/>
              </w:rPr>
              <w:t>)</w:t>
            </w:r>
          </w:p>
          <w:p w14:paraId="671472EF" w14:textId="77777777" w:rsidR="000716FF" w:rsidRDefault="000716FF" w:rsidP="000716FF"/>
        </w:tc>
      </w:tr>
    </w:tbl>
    <w:p w14:paraId="3731229E" w14:textId="4B9B996B" w:rsidR="00821113" w:rsidRDefault="00821113" w:rsidP="00821113">
      <w:pPr>
        <w:tabs>
          <w:tab w:val="left" w:pos="900"/>
        </w:tabs>
        <w:rPr>
          <w:kern w:val="0"/>
          <w:sz w:val="18"/>
          <w:szCs w:val="18"/>
        </w:rPr>
      </w:pPr>
      <w:r w:rsidRPr="00D3430F">
        <w:rPr>
          <w:b/>
          <w:kern w:val="0"/>
          <w:sz w:val="18"/>
          <w:szCs w:val="18"/>
        </w:rPr>
        <w:t>Notes:</w:t>
      </w:r>
      <w:r w:rsidRPr="00D3430F">
        <w:rPr>
          <w:kern w:val="0"/>
          <w:sz w:val="18"/>
          <w:szCs w:val="18"/>
        </w:rPr>
        <w:tab/>
      </w:r>
      <w:r>
        <w:rPr>
          <w:kern w:val="0"/>
          <w:sz w:val="18"/>
          <w:szCs w:val="18"/>
        </w:rPr>
        <w:t xml:space="preserve">hr – hour </w:t>
      </w:r>
    </w:p>
    <w:p w14:paraId="4F76BD4B" w14:textId="761FE8D3" w:rsidR="00A72323" w:rsidRDefault="00821113" w:rsidP="00821113">
      <w:pPr>
        <w:tabs>
          <w:tab w:val="left" w:pos="900"/>
        </w:tabs>
        <w:rPr>
          <w:kern w:val="0"/>
          <w:sz w:val="18"/>
          <w:szCs w:val="18"/>
        </w:rPr>
      </w:pPr>
      <w:r>
        <w:rPr>
          <w:kern w:val="0"/>
          <w:sz w:val="18"/>
          <w:szCs w:val="18"/>
        </w:rPr>
        <w:tab/>
      </w:r>
      <w:r w:rsidR="00A72323">
        <w:rPr>
          <w:kern w:val="0"/>
          <w:sz w:val="18"/>
          <w:szCs w:val="18"/>
        </w:rPr>
        <w:t>in – inch</w:t>
      </w:r>
    </w:p>
    <w:p w14:paraId="4133DD7D" w14:textId="2411E1C7" w:rsidR="00BA77AB" w:rsidRDefault="00BA77AB" w:rsidP="00821113">
      <w:pPr>
        <w:tabs>
          <w:tab w:val="left" w:pos="900"/>
        </w:tabs>
        <w:rPr>
          <w:kern w:val="0"/>
          <w:sz w:val="18"/>
          <w:szCs w:val="18"/>
        </w:rPr>
      </w:pPr>
      <w:r>
        <w:rPr>
          <w:kern w:val="0"/>
          <w:sz w:val="18"/>
          <w:szCs w:val="18"/>
        </w:rPr>
        <w:tab/>
        <w:t xml:space="preserve">g/m2 – grams per square meter </w:t>
      </w:r>
    </w:p>
    <w:p w14:paraId="2701D83A" w14:textId="282DD1F0" w:rsidR="00821113" w:rsidRDefault="00A72323" w:rsidP="00821113">
      <w:pPr>
        <w:tabs>
          <w:tab w:val="left" w:pos="900"/>
        </w:tabs>
        <w:rPr>
          <w:kern w:val="0"/>
          <w:sz w:val="18"/>
          <w:szCs w:val="18"/>
        </w:rPr>
      </w:pPr>
      <w:r>
        <w:rPr>
          <w:kern w:val="0"/>
          <w:sz w:val="18"/>
          <w:szCs w:val="18"/>
        </w:rPr>
        <w:tab/>
      </w:r>
      <w:r w:rsidR="00821113">
        <w:rPr>
          <w:kern w:val="0"/>
          <w:sz w:val="18"/>
          <w:szCs w:val="18"/>
        </w:rPr>
        <w:t xml:space="preserve">lbs – pounds </w:t>
      </w:r>
    </w:p>
    <w:p w14:paraId="00DBA587" w14:textId="208D7202" w:rsidR="00A72323" w:rsidRDefault="00A72323" w:rsidP="00821113">
      <w:pPr>
        <w:tabs>
          <w:tab w:val="left" w:pos="900"/>
        </w:tabs>
        <w:rPr>
          <w:kern w:val="0"/>
          <w:sz w:val="18"/>
          <w:szCs w:val="18"/>
        </w:rPr>
      </w:pPr>
      <w:r>
        <w:rPr>
          <w:kern w:val="0"/>
          <w:sz w:val="18"/>
          <w:szCs w:val="18"/>
        </w:rPr>
        <w:tab/>
        <w:t xml:space="preserve">mm – millimeter </w:t>
      </w:r>
    </w:p>
    <w:p w14:paraId="6D5B84A6" w14:textId="7B90D725" w:rsidR="00A72323" w:rsidRDefault="00A72323" w:rsidP="00821113">
      <w:pPr>
        <w:tabs>
          <w:tab w:val="left" w:pos="900"/>
        </w:tabs>
        <w:rPr>
          <w:kern w:val="0"/>
          <w:sz w:val="18"/>
          <w:szCs w:val="18"/>
        </w:rPr>
      </w:pPr>
      <w:r>
        <w:rPr>
          <w:kern w:val="0"/>
          <w:sz w:val="18"/>
          <w:szCs w:val="18"/>
        </w:rPr>
        <w:tab/>
        <w:t xml:space="preserve">mph – miles per hour </w:t>
      </w:r>
    </w:p>
    <w:p w14:paraId="0CD0F6A0" w14:textId="15FD3EAE" w:rsidR="00821113" w:rsidRDefault="00821113" w:rsidP="00821113">
      <w:pPr>
        <w:tabs>
          <w:tab w:val="left" w:pos="900"/>
        </w:tabs>
        <w:rPr>
          <w:kern w:val="0"/>
          <w:sz w:val="18"/>
          <w:szCs w:val="18"/>
        </w:rPr>
      </w:pPr>
      <w:r>
        <w:rPr>
          <w:kern w:val="0"/>
          <w:sz w:val="18"/>
          <w:szCs w:val="18"/>
        </w:rPr>
        <w:tab/>
        <w:t xml:space="preserve">yr – year </w:t>
      </w:r>
    </w:p>
    <w:p w14:paraId="4B6142C1" w14:textId="77D39291" w:rsidR="00874A26" w:rsidRDefault="00874A26" w:rsidP="00E94643">
      <w:pPr>
        <w:pStyle w:val="BodyText"/>
      </w:pPr>
    </w:p>
    <w:p w14:paraId="4CC98B48" w14:textId="77777777" w:rsidR="00D13F26" w:rsidRDefault="00D13F26">
      <w:pPr>
        <w:jc w:val="left"/>
      </w:pPr>
      <w:r>
        <w:br w:type="page"/>
      </w:r>
    </w:p>
    <w:p w14:paraId="6D69A134" w14:textId="58298B15" w:rsidR="000716FF" w:rsidRDefault="000716FF" w:rsidP="00724992">
      <w:pPr>
        <w:pStyle w:val="BodyText"/>
        <w:spacing w:after="240"/>
      </w:pPr>
      <w:r>
        <w:lastRenderedPageBreak/>
        <w:t xml:space="preserve">Emission calculations for fugitive dust from unloading of trucks at the landfill </w:t>
      </w:r>
      <w:r w:rsidRPr="001D07B3">
        <w:rPr>
          <w:kern w:val="0"/>
        </w:rPr>
        <w:t xml:space="preserve">is </w:t>
      </w:r>
      <w:r>
        <w:rPr>
          <w:kern w:val="0"/>
        </w:rPr>
        <w:t>provided</w:t>
      </w:r>
      <w:r w:rsidRPr="001D07B3">
        <w:rPr>
          <w:kern w:val="0"/>
        </w:rPr>
        <w:t xml:space="preserve"> in </w:t>
      </w:r>
      <w:r w:rsidRPr="00874A26">
        <w:rPr>
          <w:bCs/>
          <w:kern w:val="0"/>
        </w:rPr>
        <w:t>Appendix C</w:t>
      </w:r>
      <w:r w:rsidRPr="001D07B3">
        <w:rPr>
          <w:kern w:val="0"/>
        </w:rPr>
        <w:t>, Calculation </w:t>
      </w:r>
      <w:r>
        <w:rPr>
          <w:kern w:val="0"/>
        </w:rPr>
        <w:t>ID 8C</w:t>
      </w:r>
      <w:r>
        <w:t>. Calculation methodology is shown below.</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28"/>
        <w:gridCol w:w="6727"/>
      </w:tblGrid>
      <w:tr w:rsidR="000716FF" w:rsidRPr="00BB2A53" w14:paraId="772CEB37" w14:textId="77777777" w:rsidTr="00724992">
        <w:trPr>
          <w:trHeight w:val="1296"/>
        </w:trPr>
        <w:tc>
          <w:tcPr>
            <w:tcW w:w="2628" w:type="dxa"/>
            <w:shd w:val="clear" w:color="auto" w:fill="C6D9F1"/>
          </w:tcPr>
          <w:p w14:paraId="2DFCBE96" w14:textId="77777777" w:rsidR="000716FF" w:rsidRPr="00BB2A53" w:rsidRDefault="000716FF" w:rsidP="001A26D6">
            <w:pPr>
              <w:rPr>
                <w:b/>
              </w:rPr>
            </w:pPr>
            <w:r w:rsidRPr="00BB2A53">
              <w:rPr>
                <w:b/>
              </w:rPr>
              <w:t>Inputs</w:t>
            </w:r>
          </w:p>
        </w:tc>
        <w:tc>
          <w:tcPr>
            <w:tcW w:w="6727" w:type="dxa"/>
          </w:tcPr>
          <w:p w14:paraId="542845F3" w14:textId="77777777" w:rsidR="000716FF" w:rsidRPr="00236445" w:rsidRDefault="000716FF" w:rsidP="001A26D6">
            <w:r w:rsidRPr="00236445">
              <w:t>E = particulate emission factor (</w:t>
            </w:r>
            <w:r>
              <w:t>lb/ton</w:t>
            </w:r>
            <w:r w:rsidRPr="00236445">
              <w:t>)</w:t>
            </w:r>
          </w:p>
          <w:p w14:paraId="281063BB" w14:textId="77777777" w:rsidR="000716FF" w:rsidRPr="00C05F47" w:rsidRDefault="000716FF" w:rsidP="001A26D6">
            <w:r w:rsidRPr="00C05F47">
              <w:t>k = 0.74 (for TSP, assumed equivalent to PM30)</w:t>
            </w:r>
          </w:p>
          <w:p w14:paraId="17CEB85B" w14:textId="77777777" w:rsidR="000716FF" w:rsidRPr="00C05F47" w:rsidRDefault="000716FF" w:rsidP="001A26D6">
            <w:r w:rsidRPr="00C05F47">
              <w:t>U = mean wind speed (mph)</w:t>
            </w:r>
          </w:p>
          <w:p w14:paraId="7083301B" w14:textId="01B3F104" w:rsidR="000716FF" w:rsidRDefault="000716FF" w:rsidP="001A26D6">
            <w:r w:rsidRPr="00C05F47">
              <w:t>M = material moisture content (14% for load-in).</w:t>
            </w:r>
          </w:p>
          <w:p w14:paraId="73D96CB9" w14:textId="77777777" w:rsidR="000716FF" w:rsidRPr="00236445" w:rsidRDefault="000716FF" w:rsidP="001A26D6">
            <w:r>
              <w:t xml:space="preserve">N = number of operating hours (loading/unloading) </w:t>
            </w:r>
          </w:p>
        </w:tc>
      </w:tr>
      <w:tr w:rsidR="000716FF" w:rsidRPr="00BB2A53" w14:paraId="28863855" w14:textId="77777777" w:rsidTr="001C6D3E">
        <w:trPr>
          <w:trHeight w:val="350"/>
        </w:trPr>
        <w:tc>
          <w:tcPr>
            <w:tcW w:w="2628" w:type="dxa"/>
            <w:shd w:val="clear" w:color="auto" w:fill="C6D9F1"/>
          </w:tcPr>
          <w:p w14:paraId="1148A07C" w14:textId="77777777" w:rsidR="000716FF" w:rsidRPr="00BB2A53" w:rsidRDefault="000716FF" w:rsidP="001A26D6">
            <w:pPr>
              <w:rPr>
                <w:b/>
              </w:rPr>
            </w:pPr>
            <w:r w:rsidRPr="00BB2A53">
              <w:rPr>
                <w:b/>
              </w:rPr>
              <w:t>Outputs</w:t>
            </w:r>
          </w:p>
        </w:tc>
        <w:tc>
          <w:tcPr>
            <w:tcW w:w="6727" w:type="dxa"/>
          </w:tcPr>
          <w:p w14:paraId="2A416022" w14:textId="77777777" w:rsidR="000716FF" w:rsidRDefault="000716FF" w:rsidP="001A26D6">
            <w:pPr>
              <w:rPr>
                <w:szCs w:val="24"/>
              </w:rPr>
            </w:pPr>
            <w:r w:rsidRPr="00042153">
              <w:rPr>
                <w:szCs w:val="24"/>
              </w:rPr>
              <w:t>Annual Emissions (lbs/yr)</w:t>
            </w:r>
          </w:p>
          <w:p w14:paraId="2911BCD6" w14:textId="77777777" w:rsidR="000716FF" w:rsidRPr="00042153" w:rsidRDefault="000716FF" w:rsidP="001A26D6">
            <w:pPr>
              <w:rPr>
                <w:rFonts w:asciiTheme="minorHAnsi" w:hAnsiTheme="minorHAnsi"/>
                <w:position w:val="-28"/>
              </w:rPr>
            </w:pPr>
            <w:r>
              <w:rPr>
                <w:szCs w:val="24"/>
              </w:rPr>
              <w:t>Hourly</w:t>
            </w:r>
            <w:r w:rsidRPr="00042153">
              <w:rPr>
                <w:szCs w:val="24"/>
              </w:rPr>
              <w:t xml:space="preserve"> Emissions (lbs/</w:t>
            </w:r>
            <w:r>
              <w:rPr>
                <w:szCs w:val="24"/>
              </w:rPr>
              <w:t>h</w:t>
            </w:r>
            <w:r w:rsidRPr="00042153">
              <w:rPr>
                <w:szCs w:val="24"/>
              </w:rPr>
              <w:t>r)</w:t>
            </w:r>
          </w:p>
        </w:tc>
      </w:tr>
      <w:tr w:rsidR="000716FF" w:rsidRPr="00BB2A53" w14:paraId="080919DA" w14:textId="77777777" w:rsidTr="001C6D3E">
        <w:trPr>
          <w:trHeight w:val="135"/>
        </w:trPr>
        <w:tc>
          <w:tcPr>
            <w:tcW w:w="2628" w:type="dxa"/>
            <w:shd w:val="clear" w:color="auto" w:fill="C6D9F1"/>
          </w:tcPr>
          <w:p w14:paraId="402BDF82" w14:textId="77777777" w:rsidR="000716FF" w:rsidRPr="00BB2A53" w:rsidRDefault="000716FF" w:rsidP="001A26D6">
            <w:pPr>
              <w:rPr>
                <w:b/>
              </w:rPr>
            </w:pPr>
            <w:r w:rsidRPr="00BB2A53">
              <w:rPr>
                <w:b/>
              </w:rPr>
              <w:t>Calculation</w:t>
            </w:r>
            <w:r>
              <w:rPr>
                <w:b/>
              </w:rPr>
              <w:t>s</w:t>
            </w:r>
          </w:p>
        </w:tc>
        <w:tc>
          <w:tcPr>
            <w:tcW w:w="6727" w:type="dxa"/>
          </w:tcPr>
          <w:p w14:paraId="6E2A54C4" w14:textId="2324A265" w:rsidR="000716FF" w:rsidRDefault="000716FF" w:rsidP="001A26D6">
            <w:pPr>
              <w:pStyle w:val="Default"/>
              <w:jc w:val="center"/>
              <w:rPr>
                <w:i/>
                <w:iCs/>
              </w:rPr>
            </w:pPr>
            <w:r w:rsidRPr="00D82513">
              <w:rPr>
                <w:i/>
                <w:iCs/>
              </w:rPr>
              <w:t>Annual Emissions</w:t>
            </w:r>
            <w:r>
              <w:rPr>
                <w:i/>
                <w:iCs/>
              </w:rPr>
              <w:t xml:space="preserve"> (lbs/yr)</w:t>
            </w:r>
            <w:r w:rsidRPr="00D82513">
              <w:rPr>
                <w:i/>
                <w:iCs/>
              </w:rPr>
              <w:t xml:space="preserve"> = </w:t>
            </w:r>
            <w:r>
              <w:rPr>
                <w:i/>
                <w:iCs/>
              </w:rPr>
              <w:t>tons</w:t>
            </w:r>
            <w:r w:rsidRPr="00D82513">
              <w:rPr>
                <w:i/>
                <w:iCs/>
              </w:rPr>
              <w:t xml:space="preserve"> </w:t>
            </w:r>
            <w:r>
              <w:rPr>
                <w:i/>
                <w:iCs/>
              </w:rPr>
              <w:t xml:space="preserve">of soil unloaded </w:t>
            </w:r>
            <w:r w:rsidRPr="00D82513">
              <w:rPr>
                <w:i/>
                <w:iCs/>
              </w:rPr>
              <w:t>x E</w:t>
            </w:r>
          </w:p>
          <w:p w14:paraId="6902DB89" w14:textId="77777777" w:rsidR="000716FF" w:rsidRDefault="000716FF" w:rsidP="001A26D6">
            <w:pPr>
              <w:pStyle w:val="Default"/>
              <w:jc w:val="center"/>
              <w:rPr>
                <w:i/>
                <w:iCs/>
              </w:rPr>
            </w:pPr>
          </w:p>
          <w:p w14:paraId="2DAD0C2F" w14:textId="77777777" w:rsidR="000716FF" w:rsidRPr="00D463F5" w:rsidRDefault="000716FF" w:rsidP="001A26D6">
            <w:pPr>
              <w:spacing w:afterLines="100" w:after="240" w:line="288" w:lineRule="auto"/>
              <w:jc w:val="center"/>
              <w:rPr>
                <w:szCs w:val="24"/>
              </w:rPr>
            </w:pPr>
            <m:oMathPara>
              <m:oMath>
                <m:r>
                  <w:rPr>
                    <w:rFonts w:ascii="Cambria Math" w:hAnsi="Cambria Math"/>
                    <w:szCs w:val="24"/>
                  </w:rPr>
                  <m:t>E=k*0.0032*</m:t>
                </m:r>
                <m:f>
                  <m:fPr>
                    <m:ctrlPr>
                      <w:rPr>
                        <w:rFonts w:ascii="Cambria Math" w:hAnsi="Cambria Math"/>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Cs w:val="24"/>
                                  </w:rPr>
                                  <m:t>U</m:t>
                                </m:r>
                              </m:num>
                              <m:den>
                                <m:r>
                                  <w:rPr>
                                    <w:rFonts w:ascii="Cambria Math" w:hAnsi="Cambria Math"/>
                                    <w:szCs w:val="24"/>
                                  </w:rPr>
                                  <m:t>5</m:t>
                                </m:r>
                              </m:den>
                            </m:f>
                          </m:e>
                        </m:d>
                        <m:r>
                          <w:rPr>
                            <w:rFonts w:ascii="Cambria Math" w:hAnsi="Cambria Math"/>
                            <w:szCs w:val="24"/>
                          </w:rPr>
                          <m:t xml:space="preserve"> </m:t>
                        </m:r>
                      </m:e>
                      <m:sup>
                        <m:r>
                          <w:rPr>
                            <w:rFonts w:ascii="Cambria Math" w:hAnsi="Cambria Math"/>
                            <w:szCs w:val="24"/>
                          </w:rPr>
                          <m:t xml:space="preserve">1.3 </m:t>
                        </m:r>
                      </m:sup>
                    </m:sSup>
                    <m:ctrlPr>
                      <w:rPr>
                        <w:rFonts w:ascii="Cambria Math" w:hAnsi="Cambria Math"/>
                        <w:i/>
                        <w:sz w:val="24"/>
                        <w:szCs w:val="24"/>
                      </w:rPr>
                    </m:ctrlPr>
                  </m:num>
                  <m:den>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r>
                                  <m:rPr>
                                    <m:sty m:val="p"/>
                                  </m:rPr>
                                  <w:rPr>
                                    <w:rFonts w:ascii="Cambria Math" w:hAnsi="Cambria Math"/>
                                    <w:szCs w:val="24"/>
                                  </w:rPr>
                                  <m:t>M</m:t>
                                </m:r>
                              </m:num>
                              <m:den>
                                <m:r>
                                  <m:rPr>
                                    <m:sty m:val="p"/>
                                  </m:rPr>
                                  <w:rPr>
                                    <w:rFonts w:ascii="Cambria Math" w:hAnsi="Cambria Math"/>
                                    <w:szCs w:val="24"/>
                                  </w:rPr>
                                  <m:t>2</m:t>
                                </m:r>
                              </m:den>
                            </m:f>
                          </m:e>
                        </m:d>
                      </m:e>
                      <m:sup>
                        <m:r>
                          <m:rPr>
                            <m:sty m:val="p"/>
                          </m:rPr>
                          <w:rPr>
                            <w:rFonts w:ascii="Cambria Math" w:hAnsi="Cambria Math"/>
                            <w:szCs w:val="24"/>
                          </w:rPr>
                          <m:t>1.4</m:t>
                        </m:r>
                      </m:sup>
                    </m:sSup>
                  </m:den>
                </m:f>
                <m:r>
                  <w:rPr>
                    <w:rFonts w:ascii="Cambria Math" w:hAnsi="Cambria Math"/>
                    <w:szCs w:val="24"/>
                  </w:rPr>
                  <m:t xml:space="preserve"> </m:t>
                </m:r>
              </m:oMath>
            </m:oMathPara>
          </w:p>
          <w:p w14:paraId="62B932C0" w14:textId="77777777" w:rsidR="000716FF" w:rsidRDefault="000716FF" w:rsidP="001A26D6">
            <w:pPr>
              <w:pStyle w:val="Default"/>
              <w:jc w:val="center"/>
              <w:rPr>
                <w:i/>
                <w:iCs/>
              </w:rPr>
            </w:pPr>
            <w:r>
              <w:rPr>
                <w:i/>
                <w:iCs/>
              </w:rPr>
              <w:t>Hourly</w:t>
            </w:r>
            <w:r w:rsidRPr="00D82513">
              <w:rPr>
                <w:i/>
                <w:iCs/>
              </w:rPr>
              <w:t xml:space="preserve"> Emissions</w:t>
            </w:r>
            <w:r>
              <w:rPr>
                <w:i/>
                <w:iCs/>
              </w:rPr>
              <w:t xml:space="preserve"> (lbs/hr)</w:t>
            </w:r>
            <w:r w:rsidRPr="00D82513">
              <w:rPr>
                <w:i/>
                <w:iCs/>
              </w:rPr>
              <w:t xml:space="preserve"> = </w:t>
            </w:r>
            <w:r>
              <w:rPr>
                <w:i/>
                <w:iCs/>
              </w:rPr>
              <w:t>Annual Emissions / N</w:t>
            </w:r>
          </w:p>
          <w:p w14:paraId="75DCDB1F" w14:textId="77777777" w:rsidR="000716FF" w:rsidRDefault="000716FF" w:rsidP="001A26D6">
            <w:pPr>
              <w:pStyle w:val="Default"/>
              <w:jc w:val="center"/>
              <w:rPr>
                <w:sz w:val="22"/>
                <w:szCs w:val="22"/>
              </w:rPr>
            </w:pPr>
          </w:p>
          <w:p w14:paraId="34CF1944" w14:textId="77777777" w:rsidR="000716FF" w:rsidRPr="00BB2A53" w:rsidRDefault="000716FF" w:rsidP="001A26D6">
            <w:pPr>
              <w:pStyle w:val="Default"/>
              <w:jc w:val="center"/>
            </w:pPr>
          </w:p>
        </w:tc>
      </w:tr>
    </w:tbl>
    <w:p w14:paraId="74ABD282" w14:textId="77777777" w:rsidR="00D13F26" w:rsidRDefault="00D13F26" w:rsidP="00D13F26">
      <w:pPr>
        <w:tabs>
          <w:tab w:val="left" w:pos="900"/>
        </w:tabs>
        <w:rPr>
          <w:kern w:val="0"/>
          <w:sz w:val="18"/>
          <w:szCs w:val="18"/>
        </w:rPr>
      </w:pPr>
      <w:r w:rsidRPr="00D3430F">
        <w:rPr>
          <w:b/>
          <w:kern w:val="0"/>
          <w:sz w:val="18"/>
          <w:szCs w:val="18"/>
        </w:rPr>
        <w:t>Notes:</w:t>
      </w:r>
      <w:r w:rsidRPr="00D3430F">
        <w:rPr>
          <w:kern w:val="0"/>
          <w:sz w:val="18"/>
          <w:szCs w:val="18"/>
        </w:rPr>
        <w:tab/>
      </w:r>
      <w:r>
        <w:rPr>
          <w:kern w:val="0"/>
          <w:sz w:val="18"/>
          <w:szCs w:val="18"/>
        </w:rPr>
        <w:t xml:space="preserve">hr – hour </w:t>
      </w:r>
    </w:p>
    <w:p w14:paraId="7A650104" w14:textId="58D849DB" w:rsidR="00D13F26" w:rsidRDefault="00D13F26" w:rsidP="00D13F26">
      <w:pPr>
        <w:tabs>
          <w:tab w:val="left" w:pos="900"/>
        </w:tabs>
        <w:rPr>
          <w:kern w:val="0"/>
          <w:sz w:val="18"/>
          <w:szCs w:val="18"/>
        </w:rPr>
      </w:pPr>
      <w:r>
        <w:rPr>
          <w:kern w:val="0"/>
          <w:sz w:val="18"/>
          <w:szCs w:val="18"/>
        </w:rPr>
        <w:tab/>
      </w:r>
      <w:r w:rsidR="008D416D">
        <w:rPr>
          <w:kern w:val="0"/>
          <w:sz w:val="18"/>
          <w:szCs w:val="18"/>
        </w:rPr>
        <w:t xml:space="preserve">lb or </w:t>
      </w:r>
      <w:r>
        <w:rPr>
          <w:kern w:val="0"/>
          <w:sz w:val="18"/>
          <w:szCs w:val="18"/>
        </w:rPr>
        <w:t xml:space="preserve">lbs – pounds </w:t>
      </w:r>
    </w:p>
    <w:p w14:paraId="315158F8" w14:textId="12575CD0" w:rsidR="00AD09BC" w:rsidRDefault="00AD09BC" w:rsidP="00D13F26">
      <w:pPr>
        <w:tabs>
          <w:tab w:val="left" w:pos="900"/>
        </w:tabs>
        <w:rPr>
          <w:kern w:val="0"/>
          <w:sz w:val="18"/>
          <w:szCs w:val="18"/>
        </w:rPr>
      </w:pPr>
      <w:r>
        <w:rPr>
          <w:kern w:val="0"/>
          <w:sz w:val="18"/>
          <w:szCs w:val="18"/>
        </w:rPr>
        <w:tab/>
        <w:t xml:space="preserve">PM30 – particulate matter </w:t>
      </w:r>
      <w:r w:rsidR="002F70E0">
        <w:rPr>
          <w:kern w:val="0"/>
          <w:sz w:val="18"/>
          <w:szCs w:val="18"/>
        </w:rPr>
        <w:t>less than</w:t>
      </w:r>
      <w:r w:rsidR="00D70B8E">
        <w:rPr>
          <w:kern w:val="0"/>
          <w:sz w:val="18"/>
          <w:szCs w:val="18"/>
        </w:rPr>
        <w:t xml:space="preserve"> or equal to</w:t>
      </w:r>
      <w:r w:rsidR="002F70E0">
        <w:rPr>
          <w:kern w:val="0"/>
          <w:sz w:val="18"/>
          <w:szCs w:val="18"/>
        </w:rPr>
        <w:t xml:space="preserve"> 30 micrometers in diameter </w:t>
      </w:r>
    </w:p>
    <w:p w14:paraId="7B28B4F4" w14:textId="130AF554" w:rsidR="00BF5A52" w:rsidRDefault="00BF5A52" w:rsidP="00D13F26">
      <w:pPr>
        <w:tabs>
          <w:tab w:val="left" w:pos="900"/>
        </w:tabs>
        <w:rPr>
          <w:kern w:val="0"/>
          <w:sz w:val="18"/>
          <w:szCs w:val="18"/>
        </w:rPr>
      </w:pPr>
      <w:r>
        <w:rPr>
          <w:kern w:val="0"/>
          <w:sz w:val="18"/>
          <w:szCs w:val="18"/>
        </w:rPr>
        <w:tab/>
        <w:t xml:space="preserve">TSP </w:t>
      </w:r>
      <w:r w:rsidR="00851847">
        <w:rPr>
          <w:kern w:val="0"/>
          <w:sz w:val="18"/>
          <w:szCs w:val="18"/>
        </w:rPr>
        <w:t>–</w:t>
      </w:r>
      <w:r>
        <w:rPr>
          <w:kern w:val="0"/>
          <w:sz w:val="18"/>
          <w:szCs w:val="18"/>
        </w:rPr>
        <w:t xml:space="preserve"> </w:t>
      </w:r>
      <w:r w:rsidR="00851847">
        <w:rPr>
          <w:kern w:val="0"/>
          <w:sz w:val="18"/>
          <w:szCs w:val="18"/>
        </w:rPr>
        <w:t xml:space="preserve">total suspended particulate matter </w:t>
      </w:r>
    </w:p>
    <w:p w14:paraId="0A85F7CD" w14:textId="77777777" w:rsidR="00D13F26" w:rsidRDefault="00D13F26" w:rsidP="00D13F26">
      <w:pPr>
        <w:tabs>
          <w:tab w:val="left" w:pos="900"/>
        </w:tabs>
        <w:rPr>
          <w:kern w:val="0"/>
          <w:sz w:val="18"/>
          <w:szCs w:val="18"/>
        </w:rPr>
      </w:pPr>
      <w:r>
        <w:rPr>
          <w:kern w:val="0"/>
          <w:sz w:val="18"/>
          <w:szCs w:val="18"/>
        </w:rPr>
        <w:tab/>
        <w:t xml:space="preserve">yr – year </w:t>
      </w:r>
    </w:p>
    <w:p w14:paraId="2BB59F1D" w14:textId="5E929438" w:rsidR="004F3D97" w:rsidRDefault="004F3D97">
      <w:pPr>
        <w:jc w:val="left"/>
        <w:rPr>
          <w:rFonts w:ascii="Arial Bold" w:hAnsi="Arial Bold" w:cs="Arial Bold"/>
          <w:b/>
          <w:bCs/>
          <w:caps/>
        </w:rPr>
      </w:pPr>
      <w:r>
        <w:br w:type="page"/>
      </w:r>
    </w:p>
    <w:p w14:paraId="6D4AD1A2" w14:textId="77777777" w:rsidR="002E03B0" w:rsidRPr="001D07B3" w:rsidRDefault="002E03B0" w:rsidP="00E80D5E">
      <w:pPr>
        <w:pStyle w:val="Heading2"/>
      </w:pPr>
      <w:bookmarkStart w:id="64" w:name="_Toc71707557"/>
      <w:bookmarkStart w:id="65" w:name="_Toc71794228"/>
      <w:bookmarkStart w:id="66" w:name="_Toc317020017"/>
      <w:bookmarkStart w:id="67" w:name="_Toc122623161"/>
      <w:bookmarkEnd w:id="64"/>
      <w:bookmarkEnd w:id="65"/>
      <w:bookmarkEnd w:id="66"/>
      <w:r w:rsidRPr="001D07B3">
        <w:lastRenderedPageBreak/>
        <w:t>Motor Vehicle fueling facilities</w:t>
      </w:r>
      <w:bookmarkEnd w:id="67"/>
    </w:p>
    <w:p w14:paraId="6A5926CA" w14:textId="2D1D293D" w:rsidR="00874A26" w:rsidRPr="00E94643" w:rsidRDefault="00874A26" w:rsidP="00E94643">
      <w:pPr>
        <w:pStyle w:val="BodyText"/>
      </w:pPr>
      <w:r w:rsidRPr="00E94643">
        <w:t>This emission source category considers the fugitive losses of fuel that occurs during refueling at motor vehicle fueling facilities</w:t>
      </w:r>
      <w:r w:rsidR="00DA5A0B" w:rsidRPr="00E94643">
        <w:t xml:space="preserve"> (MVFF)</w:t>
      </w:r>
      <w:r w:rsidRPr="00E94643">
        <w:t xml:space="preserve">. Emissions are based on fuel </w:t>
      </w:r>
      <w:r w:rsidR="00DA5A0B" w:rsidRPr="00E94643">
        <w:t>throughput</w:t>
      </w:r>
      <w:r w:rsidRPr="00E94643">
        <w:t xml:space="preserve"> and apply only to gasoline and E-85.  </w:t>
      </w:r>
    </w:p>
    <w:p w14:paraId="2D971643" w14:textId="214DD286" w:rsidR="003F5260" w:rsidRDefault="00874A26" w:rsidP="00E94643">
      <w:pPr>
        <w:pStyle w:val="BodyText"/>
      </w:pPr>
      <w:r w:rsidRPr="00E94643">
        <w:t xml:space="preserve">EFs for </w:t>
      </w:r>
      <w:r w:rsidR="00DA5A0B" w:rsidRPr="00E94643">
        <w:t>MVFF</w:t>
      </w:r>
      <w:r w:rsidRPr="00E94643">
        <w:t xml:space="preserve"> are from SBCAPCD permit to operate (PTO) 13968</w:t>
      </w:r>
      <w:r w:rsidR="00DA5A0B" w:rsidRPr="00E94643">
        <w:t>-R2</w:t>
      </w:r>
      <w:r w:rsidRPr="00E94643">
        <w:t xml:space="preserve"> and South Coast Air Quality Management District (SCAQMD), Supplemental Instructions for Liquid Organic Storage Tanks, Appendix 3, Default TAC Profile for Select Petroleum Products. </w:t>
      </w:r>
      <w:r w:rsidR="00DA5A0B" w:rsidRPr="00E94643">
        <w:t xml:space="preserve">SBCAPCD </w:t>
      </w:r>
      <w:r w:rsidR="007A350F" w:rsidRPr="00E94643">
        <w:t xml:space="preserve">Memorandum GDF Emission Factors for Phase I EVR and Phase II EVR </w:t>
      </w:r>
      <w:ins w:id="68" w:author="Chaabane, Ramzi" w:date="2022-12-22T16:13:00Z">
        <w:r w:rsidR="00FF6C69">
          <w:t>and SBCAPCD Form-25T</w:t>
        </w:r>
      </w:ins>
      <w:ins w:id="69" w:author="Chaabane, Ramzi" w:date="2022-12-22T16:15:00Z">
        <w:r w:rsidR="00A74DE9">
          <w:t xml:space="preserve"> were</w:t>
        </w:r>
      </w:ins>
      <w:r w:rsidR="007A350F" w:rsidRPr="00E94643">
        <w:t xml:space="preserve"> also used to calculate fugitive emissions. </w:t>
      </w:r>
    </w:p>
    <w:p w14:paraId="793205CC" w14:textId="6F31E816" w:rsidR="0059564F" w:rsidRPr="00E94643" w:rsidRDefault="007A350F" w:rsidP="00724992">
      <w:pPr>
        <w:pStyle w:val="BodyText"/>
        <w:spacing w:after="240"/>
      </w:pPr>
      <w:r w:rsidRPr="00E94643">
        <w:t>E</w:t>
      </w:r>
      <w:r w:rsidR="001D6DAE" w:rsidRPr="00E94643">
        <w:t>mission</w:t>
      </w:r>
      <w:r w:rsidR="00B14F7E" w:rsidRPr="00E94643">
        <w:t>s</w:t>
      </w:r>
      <w:r w:rsidR="001D6DAE" w:rsidRPr="00E94643">
        <w:t xml:space="preserve"> </w:t>
      </w:r>
      <w:r w:rsidR="002E03B0" w:rsidRPr="00E94643">
        <w:t xml:space="preserve">calculation </w:t>
      </w:r>
      <w:r w:rsidR="001D6DAE" w:rsidRPr="00E94643">
        <w:t xml:space="preserve">for motor vehicle fueling facilities </w:t>
      </w:r>
      <w:r w:rsidR="002E03B0" w:rsidRPr="00E94643">
        <w:t xml:space="preserve">is </w:t>
      </w:r>
      <w:r w:rsidR="001D6DAE" w:rsidRPr="00E94643">
        <w:t>provided</w:t>
      </w:r>
      <w:r w:rsidR="002E03B0" w:rsidRPr="00E94643">
        <w:t xml:space="preserve"> </w:t>
      </w:r>
      <w:r w:rsidR="00121F19" w:rsidRPr="00E94643">
        <w:t>in</w:t>
      </w:r>
      <w:r w:rsidR="002E03B0" w:rsidRPr="00E94643">
        <w:t xml:space="preserve"> Appendix C, Calculation </w:t>
      </w:r>
      <w:r w:rsidR="005C70D1" w:rsidRPr="00E94643">
        <w:t>ID</w:t>
      </w:r>
      <w:r w:rsidR="00F00797" w:rsidRPr="00E94643">
        <w:t> </w:t>
      </w:r>
      <w:r w:rsidR="00874A26" w:rsidRPr="00E94643">
        <w:t>9</w:t>
      </w:r>
      <w:r w:rsidR="008432A9" w:rsidRPr="00E94643">
        <w:t xml:space="preserve">. </w:t>
      </w:r>
      <w:r w:rsidR="00ED5205" w:rsidRPr="00E94643">
        <w:t>Calculation methodology is shown below.</w:t>
      </w:r>
    </w:p>
    <w:tbl>
      <w:tblPr>
        <w:tblStyle w:val="TableGrid"/>
        <w:tblW w:w="9427" w:type="dxa"/>
        <w:tblInd w:w="-72" w:type="dxa"/>
        <w:tblLayout w:type="fixed"/>
        <w:tblLook w:val="04A0" w:firstRow="1" w:lastRow="0" w:firstColumn="1" w:lastColumn="0" w:noHBand="0" w:noVBand="1"/>
      </w:tblPr>
      <w:tblGrid>
        <w:gridCol w:w="2520"/>
        <w:gridCol w:w="6907"/>
      </w:tblGrid>
      <w:tr w:rsidR="00874A26" w14:paraId="7CE66435" w14:textId="77777777" w:rsidTr="001C6D3E">
        <w:trPr>
          <w:trHeight w:val="135"/>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0F154AF7" w14:textId="77777777" w:rsidR="00874A26" w:rsidRDefault="00874A26">
            <w:pPr>
              <w:rPr>
                <w:rFonts w:asciiTheme="minorHAnsi" w:hAnsiTheme="minorHAnsi" w:cstheme="minorBidi"/>
                <w:b/>
                <w:kern w:val="0"/>
              </w:rPr>
            </w:pPr>
            <w:r>
              <w:rPr>
                <w:b/>
              </w:rPr>
              <w:t>Inputs</w:t>
            </w:r>
          </w:p>
        </w:tc>
        <w:tc>
          <w:tcPr>
            <w:tcW w:w="6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E98FEA" w14:textId="77777777" w:rsidR="00874A26" w:rsidRDefault="00874A26">
            <w:r>
              <w:t>BQ = Activity Rate or Base Quantity (gal/year)</w:t>
            </w:r>
          </w:p>
          <w:p w14:paraId="2142E7F7" w14:textId="67A11200" w:rsidR="00874A26" w:rsidRDefault="00874A26">
            <w:r>
              <w:t>EF</w:t>
            </w:r>
            <w:r>
              <w:rPr>
                <w:vertAlign w:val="subscript"/>
              </w:rPr>
              <w:t xml:space="preserve">p </w:t>
            </w:r>
            <w:r>
              <w:t>= Emission Factor for pollutant p (lb</w:t>
            </w:r>
            <w:r w:rsidR="008D416D">
              <w:t>s</w:t>
            </w:r>
            <w:r>
              <w:t>/1000 gal)</w:t>
            </w:r>
          </w:p>
          <w:p w14:paraId="1EC9AE0C" w14:textId="77777777" w:rsidR="00874A26" w:rsidRDefault="00874A26">
            <w:r>
              <w:t>Z</w:t>
            </w:r>
            <w:r>
              <w:rPr>
                <w:vertAlign w:val="subscript"/>
              </w:rPr>
              <w:t>p</w:t>
            </w:r>
            <w:r>
              <w:t xml:space="preserve"> = Weight fraction of TAC component</w:t>
            </w:r>
          </w:p>
          <w:p w14:paraId="3A26C87E" w14:textId="293C899B" w:rsidR="00874A26" w:rsidRDefault="00874A26">
            <w:r>
              <w:t>PTE</w:t>
            </w:r>
            <w:r>
              <w:rPr>
                <w:vertAlign w:val="subscript"/>
              </w:rPr>
              <w:t>H</w:t>
            </w:r>
            <w:r>
              <w:t xml:space="preserve"> = Potential to emit (lb</w:t>
            </w:r>
            <w:r w:rsidR="008D416D">
              <w:t>s</w:t>
            </w:r>
            <w:r>
              <w:t>/hour)</w:t>
            </w:r>
          </w:p>
        </w:tc>
      </w:tr>
      <w:tr w:rsidR="00874A26" w14:paraId="56335B9B" w14:textId="77777777" w:rsidTr="001C6D3E">
        <w:trPr>
          <w:trHeight w:val="575"/>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2D9F4EAD" w14:textId="77777777" w:rsidR="00874A26" w:rsidRDefault="00874A26">
            <w:pPr>
              <w:rPr>
                <w:b/>
              </w:rPr>
            </w:pPr>
            <w:r>
              <w:rPr>
                <w:b/>
              </w:rPr>
              <w:t>Outputs</w:t>
            </w:r>
          </w:p>
        </w:tc>
        <w:tc>
          <w:tcPr>
            <w:tcW w:w="6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99FB6B" w14:textId="1277BF9A" w:rsidR="00874A26" w:rsidRDefault="00874A26">
            <w:pPr>
              <w:rPr>
                <w:position w:val="-28"/>
              </w:rPr>
            </w:pPr>
            <w:r>
              <w:rPr>
                <w:position w:val="-28"/>
              </w:rPr>
              <w:t>E</w:t>
            </w:r>
            <w:r>
              <w:rPr>
                <w:position w:val="-28"/>
                <w:vertAlign w:val="subscript"/>
              </w:rPr>
              <w:t>pY</w:t>
            </w:r>
            <w:r>
              <w:rPr>
                <w:position w:val="-28"/>
              </w:rPr>
              <w:t xml:space="preserve"> = Emission for pollutant p (lb</w:t>
            </w:r>
            <w:r w:rsidR="008D416D">
              <w:rPr>
                <w:position w:val="-28"/>
              </w:rPr>
              <w:t>s</w:t>
            </w:r>
            <w:r>
              <w:rPr>
                <w:position w:val="-28"/>
              </w:rPr>
              <w:t>/year)</w:t>
            </w:r>
          </w:p>
          <w:p w14:paraId="554F1707" w14:textId="16FE2494" w:rsidR="00874A26" w:rsidRDefault="00874A26">
            <w:pPr>
              <w:rPr>
                <w:position w:val="-28"/>
              </w:rPr>
            </w:pPr>
            <w:r>
              <w:rPr>
                <w:position w:val="-28"/>
              </w:rPr>
              <w:t>E</w:t>
            </w:r>
            <w:r>
              <w:rPr>
                <w:position w:val="-28"/>
                <w:vertAlign w:val="subscript"/>
              </w:rPr>
              <w:t>pH</w:t>
            </w:r>
            <w:r>
              <w:rPr>
                <w:position w:val="-28"/>
              </w:rPr>
              <w:t xml:space="preserve"> = Emission for pollutant p (lb</w:t>
            </w:r>
            <w:r w:rsidR="008D416D">
              <w:rPr>
                <w:position w:val="-28"/>
              </w:rPr>
              <w:t>s</w:t>
            </w:r>
            <w:r>
              <w:rPr>
                <w:position w:val="-28"/>
              </w:rPr>
              <w:t>/hour)</w:t>
            </w:r>
          </w:p>
        </w:tc>
      </w:tr>
      <w:tr w:rsidR="00874A26" w14:paraId="4B85C04C" w14:textId="77777777" w:rsidTr="00724992">
        <w:trPr>
          <w:trHeight w:hRule="exact" w:val="4176"/>
        </w:trPr>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0B4E3103" w14:textId="77777777" w:rsidR="00874A26" w:rsidRDefault="00874A26">
            <w:pPr>
              <w:rPr>
                <w:b/>
              </w:rPr>
            </w:pPr>
            <w:r>
              <w:rPr>
                <w:b/>
              </w:rPr>
              <w:t>Calculations</w:t>
            </w:r>
          </w:p>
        </w:tc>
        <w:tc>
          <w:tcPr>
            <w:tcW w:w="6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CF7ACC" w14:textId="77777777" w:rsidR="003F5260" w:rsidRDefault="003F5260">
            <w:pPr>
              <w:jc w:val="center"/>
              <w:rPr>
                <w:rFonts w:asciiTheme="minorHAnsi" w:eastAsiaTheme="minorEastAsia" w:hAnsiTheme="minorHAnsi" w:cstheme="minorBidi"/>
              </w:rPr>
            </w:pPr>
          </w:p>
          <w:p w14:paraId="51BB028D" w14:textId="7B790996" w:rsidR="00874A26" w:rsidRDefault="00874A26">
            <w:pPr>
              <w:jc w:val="center"/>
              <w:rPr>
                <w:position w:val="-24"/>
              </w:rPr>
            </w:pPr>
            <w:r>
              <w:rPr>
                <w:rFonts w:asciiTheme="minorHAnsi" w:eastAsiaTheme="minorEastAsia" w:hAnsiTheme="minorHAnsi" w:cstheme="minorBidi"/>
                <w:position w:val="-24"/>
              </w:rPr>
              <w:object w:dxaOrig="2400" w:dyaOrig="910" w14:anchorId="13479C7E">
                <v:shape id="_x0000_i1044" type="#_x0000_t75" style="width:120pt;height:45pt" o:ole="">
                  <v:imagedata r:id="rId59" o:title=""/>
                </v:shape>
                <o:OLEObject Type="Embed" ProgID="Equation.3" ShapeID="_x0000_i1044" DrawAspect="Content" ObjectID="_1735313145" r:id="rId60"/>
              </w:object>
            </w:r>
          </w:p>
          <w:p w14:paraId="0E5DB97C" w14:textId="77777777" w:rsidR="00874A26" w:rsidRDefault="00874A26">
            <w:pPr>
              <w:jc w:val="center"/>
              <w:rPr>
                <w:position w:val="-24"/>
              </w:rPr>
            </w:pPr>
          </w:p>
          <w:p w14:paraId="1D3EEDFD" w14:textId="77777777" w:rsidR="00874A26" w:rsidRDefault="00874A26">
            <w:pPr>
              <w:jc w:val="center"/>
              <w:rPr>
                <w:position w:val="-24"/>
              </w:rPr>
            </w:pPr>
            <w:r>
              <w:rPr>
                <w:position w:val="-24"/>
              </w:rPr>
              <w:t>Where:</w:t>
            </w:r>
          </w:p>
          <w:p w14:paraId="123CC0E1" w14:textId="77777777" w:rsidR="00874A26" w:rsidRDefault="00874A26">
            <w:pPr>
              <w:tabs>
                <w:tab w:val="left" w:pos="4530"/>
              </w:tabs>
            </w:pPr>
            <w:r>
              <w:tab/>
            </w:r>
          </w:p>
          <w:p w14:paraId="606B9A27" w14:textId="77777777" w:rsidR="00874A26" w:rsidRDefault="00874A26">
            <w:pPr>
              <w:jc w:val="center"/>
              <w:rPr>
                <w:ins w:id="70" w:author="Chaabane, Ramzi" w:date="2022-12-22T17:28:00Z"/>
                <w:rFonts w:asciiTheme="minorHAnsi" w:eastAsiaTheme="minorEastAsia" w:hAnsiTheme="minorHAnsi" w:cstheme="minorBidi"/>
              </w:rPr>
            </w:pPr>
            <w:r>
              <w:rPr>
                <w:rFonts w:asciiTheme="minorHAnsi" w:eastAsiaTheme="minorEastAsia" w:hAnsiTheme="minorHAnsi" w:cstheme="minorBidi"/>
                <w:position w:val="-28"/>
              </w:rPr>
              <w:object w:dxaOrig="2740" w:dyaOrig="1010" w14:anchorId="0C15BA49">
                <v:shape id="_x0000_i1045" type="#_x0000_t75" style="width:136.5pt;height:50pt" o:ole="">
                  <v:imagedata r:id="rId61" o:title=""/>
                </v:shape>
                <o:OLEObject Type="Embed" ProgID="Equation.3" ShapeID="_x0000_i1045" DrawAspect="Content" ObjectID="_1735313146" r:id="rId62"/>
              </w:object>
            </w:r>
          </w:p>
          <w:p w14:paraId="45A20DAB" w14:textId="77777777" w:rsidR="001565F3" w:rsidRDefault="001565F3">
            <w:pPr>
              <w:jc w:val="center"/>
              <w:rPr>
                <w:ins w:id="71" w:author="Chaabane, Ramzi" w:date="2022-12-22T17:28:00Z"/>
                <w:rFonts w:asciiTheme="minorHAnsi" w:eastAsiaTheme="minorEastAsia" w:hAnsiTheme="minorHAnsi" w:cstheme="minorBidi"/>
              </w:rPr>
            </w:pPr>
          </w:p>
          <w:p w14:paraId="74F34564" w14:textId="0CAFDC75" w:rsidR="001565F3" w:rsidRPr="001565F3" w:rsidRDefault="001565F3" w:rsidP="001565F3">
            <w:pPr>
              <w:tabs>
                <w:tab w:val="center" w:pos="3355"/>
              </w:tabs>
              <w:jc w:val="center"/>
              <w:rPr>
                <w:ins w:id="72" w:author="Chaabane, Ramzi" w:date="2022-12-22T17:28:00Z"/>
                <w:position w:val="-24"/>
              </w:rPr>
            </w:pPr>
            <w:ins w:id="73" w:author="Chaabane, Ramzi" w:date="2022-12-22T17:28:00Z">
              <w:r w:rsidRPr="001565F3">
                <w:rPr>
                  <w:rFonts w:eastAsiaTheme="minorEastAsia"/>
                </w:rPr>
                <w:t xml:space="preserve">Hourly emissions are calculated </w:t>
              </w:r>
            </w:ins>
            <w:ins w:id="74" w:author="Chaabane, Ramzi" w:date="2022-12-22T17:43:00Z">
              <w:r w:rsidR="00A238D7">
                <w:rPr>
                  <w:rFonts w:eastAsiaTheme="minorEastAsia"/>
                </w:rPr>
                <w:t>using</w:t>
              </w:r>
            </w:ins>
            <w:ins w:id="75" w:author="Chaabane, Ramzi" w:date="2022-12-22T17:28:00Z">
              <w:r w:rsidRPr="001565F3">
                <w:rPr>
                  <w:rFonts w:eastAsiaTheme="minorEastAsia"/>
                </w:rPr>
                <w:t xml:space="preserve"> methodology in SBCAPCD Form-25T</w:t>
              </w:r>
            </w:ins>
          </w:p>
          <w:p w14:paraId="3FC03388" w14:textId="1B05B94A" w:rsidR="001565F3" w:rsidRDefault="001565F3">
            <w:pPr>
              <w:jc w:val="center"/>
            </w:pPr>
          </w:p>
        </w:tc>
      </w:tr>
    </w:tbl>
    <w:p w14:paraId="7CE97040" w14:textId="2DF49C2B" w:rsidR="001A03EA" w:rsidRDefault="001A03EA" w:rsidP="001A03EA">
      <w:pPr>
        <w:tabs>
          <w:tab w:val="left" w:pos="900"/>
        </w:tabs>
        <w:rPr>
          <w:kern w:val="0"/>
          <w:sz w:val="18"/>
          <w:szCs w:val="18"/>
        </w:rPr>
      </w:pPr>
      <w:r w:rsidRPr="00D3430F">
        <w:rPr>
          <w:b/>
          <w:kern w:val="0"/>
          <w:sz w:val="18"/>
          <w:szCs w:val="18"/>
        </w:rPr>
        <w:t>Notes:</w:t>
      </w:r>
      <w:r w:rsidRPr="00D3430F">
        <w:rPr>
          <w:kern w:val="0"/>
          <w:sz w:val="18"/>
          <w:szCs w:val="18"/>
        </w:rPr>
        <w:tab/>
      </w:r>
      <w:r>
        <w:rPr>
          <w:kern w:val="0"/>
          <w:sz w:val="18"/>
          <w:szCs w:val="18"/>
        </w:rPr>
        <w:t xml:space="preserve">gal – gallons </w:t>
      </w:r>
    </w:p>
    <w:p w14:paraId="79D0706E" w14:textId="7BF2BF8C" w:rsidR="001A03EA" w:rsidRDefault="001A03EA" w:rsidP="00463A26">
      <w:pPr>
        <w:tabs>
          <w:tab w:val="left" w:pos="900"/>
        </w:tabs>
        <w:rPr>
          <w:kern w:val="0"/>
          <w:sz w:val="18"/>
          <w:szCs w:val="18"/>
        </w:rPr>
      </w:pPr>
      <w:r>
        <w:rPr>
          <w:kern w:val="0"/>
          <w:sz w:val="18"/>
          <w:szCs w:val="18"/>
        </w:rPr>
        <w:tab/>
        <w:t xml:space="preserve">lbs – pounds </w:t>
      </w:r>
    </w:p>
    <w:p w14:paraId="652EFFEB" w14:textId="68A198B1" w:rsidR="009B366A" w:rsidRPr="00DD1C71" w:rsidRDefault="009B366A" w:rsidP="00E80D5E">
      <w:pPr>
        <w:pStyle w:val="Heading2"/>
      </w:pPr>
      <w:bookmarkStart w:id="76" w:name="_Toc122623162"/>
      <w:r w:rsidRPr="00DD1C71">
        <w:t>P</w:t>
      </w:r>
      <w:r w:rsidR="00463A26">
        <w:t>a</w:t>
      </w:r>
      <w:r w:rsidRPr="00DD1C71">
        <w:t>int Spray Booth</w:t>
      </w:r>
      <w:bookmarkEnd w:id="76"/>
    </w:p>
    <w:p w14:paraId="571CD22E" w14:textId="7D1D51BE" w:rsidR="00C4351A" w:rsidRDefault="00376181" w:rsidP="00E94643">
      <w:pPr>
        <w:pStyle w:val="BodyText"/>
      </w:pPr>
      <w:bookmarkStart w:id="77" w:name="_Hlk72331093"/>
      <w:r>
        <w:t xml:space="preserve">Paint </w:t>
      </w:r>
      <w:r w:rsidR="000071FA">
        <w:t>s</w:t>
      </w:r>
      <w:r>
        <w:t xml:space="preserve">pray </w:t>
      </w:r>
      <w:r w:rsidR="000071FA">
        <w:t>b</w:t>
      </w:r>
      <w:r>
        <w:t xml:space="preserve">ooths </w:t>
      </w:r>
      <w:r w:rsidR="00E81FD5">
        <w:t xml:space="preserve">(PSB) </w:t>
      </w:r>
      <w:r>
        <w:t xml:space="preserve">at Vandenberg </w:t>
      </w:r>
      <w:r w:rsidR="004055B1">
        <w:t>SFB</w:t>
      </w:r>
      <w:r>
        <w:t xml:space="preserve"> are equipped with various types of control equipment each having its own control efficiency. </w:t>
      </w:r>
      <w:r w:rsidR="00E81FD5">
        <w:t xml:space="preserve">Additionally, </w:t>
      </w:r>
      <w:bookmarkEnd w:id="77"/>
      <w:r w:rsidR="00C4351A">
        <w:t>California Air Pollution Control Officers Association (</w:t>
      </w:r>
      <w:r w:rsidR="00C4351A" w:rsidRPr="00BD2448">
        <w:t>CAPCOA</w:t>
      </w:r>
      <w:r w:rsidR="00C4351A">
        <w:t>)</w:t>
      </w:r>
      <w:r w:rsidR="00C4351A" w:rsidRPr="00BD2448">
        <w:t xml:space="preserve"> </w:t>
      </w:r>
      <w:r w:rsidR="00C4351A" w:rsidRPr="00376181">
        <w:rPr>
          <w:i/>
          <w:iCs/>
        </w:rPr>
        <w:t>Auto Bodyshop Industrywide Risk Assessment Guidelines</w:t>
      </w:r>
      <w:r w:rsidR="00C4351A">
        <w:t xml:space="preserve"> were used to assign </w:t>
      </w:r>
      <w:r>
        <w:t>capture efficiency</w:t>
      </w:r>
      <w:r w:rsidR="00C4351A">
        <w:t xml:space="preserve"> </w:t>
      </w:r>
      <w:r>
        <w:t>for</w:t>
      </w:r>
      <w:r w:rsidR="00C4351A">
        <w:t xml:space="preserve"> PSB emissions. M</w:t>
      </w:r>
      <w:r w:rsidR="00C4351A" w:rsidRPr="00746275">
        <w:t xml:space="preserve">aximum hourly emissions from </w:t>
      </w:r>
      <w:r w:rsidR="00E81FD5">
        <w:t xml:space="preserve">coating and </w:t>
      </w:r>
      <w:r w:rsidR="00C4351A" w:rsidRPr="00746275">
        <w:t xml:space="preserve">solvent usage </w:t>
      </w:r>
      <w:r w:rsidR="005608D8">
        <w:t>are</w:t>
      </w:r>
      <w:r w:rsidR="00C4351A" w:rsidRPr="00746275">
        <w:t xml:space="preserve"> calculated by assuming the maximum monthly usage</w:t>
      </w:r>
      <w:r w:rsidR="00C4351A">
        <w:t xml:space="preserve"> divided by </w:t>
      </w:r>
      <w:r w:rsidR="00C4351A" w:rsidRPr="00746275">
        <w:t>21.7</w:t>
      </w:r>
      <w:r w:rsidR="00C4351A">
        <w:t> days per month</w:t>
      </w:r>
      <w:r w:rsidR="00C4351A" w:rsidRPr="000F1490">
        <w:t>.</w:t>
      </w:r>
      <w:r w:rsidR="00C4351A">
        <w:t xml:space="preserve"> S</w:t>
      </w:r>
      <w:r w:rsidR="00C4351A" w:rsidRPr="001D07B3">
        <w:rPr>
          <w:kern w:val="0"/>
        </w:rPr>
        <w:t>afety data sheets</w:t>
      </w:r>
      <w:r w:rsidR="00C4351A">
        <w:t xml:space="preserve"> (SDSs) for all coatings are provided in </w:t>
      </w:r>
      <w:r w:rsidR="00C4351A" w:rsidRPr="00C4351A">
        <w:rPr>
          <w:bCs/>
        </w:rPr>
        <w:t>Appendix D.</w:t>
      </w:r>
      <w:r w:rsidR="00C4351A">
        <w:t xml:space="preserve">  </w:t>
      </w:r>
    </w:p>
    <w:p w14:paraId="07B81990" w14:textId="605511E8" w:rsidR="00821924" w:rsidRDefault="001B2324" w:rsidP="00724992">
      <w:pPr>
        <w:pStyle w:val="BodyText"/>
        <w:spacing w:after="240"/>
        <w:rPr>
          <w:kern w:val="0"/>
        </w:rPr>
      </w:pPr>
      <w:r>
        <w:lastRenderedPageBreak/>
        <w:t>E</w:t>
      </w:r>
      <w:r w:rsidR="00FF4DAA" w:rsidRPr="00417C61">
        <w:t>mission</w:t>
      </w:r>
      <w:r>
        <w:t>s</w:t>
      </w:r>
      <w:r w:rsidR="00FF4DAA" w:rsidRPr="00417C61">
        <w:t xml:space="preserve"> </w:t>
      </w:r>
      <w:r w:rsidR="00601018" w:rsidRPr="00417C61">
        <w:t xml:space="preserve">calculation </w:t>
      </w:r>
      <w:r w:rsidR="00FF4DAA" w:rsidRPr="00417C61">
        <w:t xml:space="preserve">for </w:t>
      </w:r>
      <w:r w:rsidR="003A37D3">
        <w:t>PSB</w:t>
      </w:r>
      <w:r w:rsidR="00601018" w:rsidRPr="00417C61">
        <w:t xml:space="preserve"> is </w:t>
      </w:r>
      <w:r w:rsidR="00FF4DAA" w:rsidRPr="00417C61">
        <w:t>provided</w:t>
      </w:r>
      <w:r w:rsidR="00601018" w:rsidRPr="00417C61">
        <w:t xml:space="preserve"> </w:t>
      </w:r>
      <w:r w:rsidR="0061468C">
        <w:t>in</w:t>
      </w:r>
      <w:r w:rsidR="00601018" w:rsidRPr="00417C61">
        <w:t xml:space="preserve"> Appendix C, Calculation </w:t>
      </w:r>
      <w:r w:rsidR="005C70D1">
        <w:t>ID 1</w:t>
      </w:r>
      <w:r w:rsidR="00C4351A">
        <w:t>0</w:t>
      </w:r>
      <w:r w:rsidR="00601018" w:rsidRPr="00417C61">
        <w:t>.</w:t>
      </w:r>
      <w:r w:rsidR="00ED5205">
        <w:rPr>
          <w:kern w:val="0"/>
        </w:rPr>
        <w:t xml:space="preserve"> Calculation methodology is shown below.</w:t>
      </w:r>
    </w:p>
    <w:tbl>
      <w:tblPr>
        <w:tblStyle w:val="TableGrid"/>
        <w:tblW w:w="9288" w:type="dxa"/>
        <w:tblLayout w:type="fixed"/>
        <w:tblLook w:val="04A0" w:firstRow="1" w:lastRow="0" w:firstColumn="1" w:lastColumn="0" w:noHBand="0" w:noVBand="1"/>
      </w:tblPr>
      <w:tblGrid>
        <w:gridCol w:w="1966"/>
        <w:gridCol w:w="7322"/>
      </w:tblGrid>
      <w:tr w:rsidR="00C4351A" w14:paraId="3DAF91C0" w14:textId="77777777" w:rsidTr="00724992">
        <w:trPr>
          <w:trHeight w:val="2240"/>
        </w:trPr>
        <w:tc>
          <w:tcPr>
            <w:tcW w:w="1966" w:type="dxa"/>
            <w:shd w:val="clear" w:color="auto" w:fill="C6D9F1" w:themeFill="text2" w:themeFillTint="33"/>
            <w:hideMark/>
          </w:tcPr>
          <w:p w14:paraId="2E4641C3" w14:textId="77777777" w:rsidR="00C4351A" w:rsidRDefault="00C4351A">
            <w:pPr>
              <w:rPr>
                <w:rFonts w:asciiTheme="minorHAnsi" w:hAnsiTheme="minorHAnsi" w:cstheme="minorBidi"/>
                <w:b/>
                <w:kern w:val="0"/>
              </w:rPr>
            </w:pPr>
            <w:r>
              <w:rPr>
                <w:b/>
              </w:rPr>
              <w:t>Inputs</w:t>
            </w:r>
          </w:p>
        </w:tc>
        <w:tc>
          <w:tcPr>
            <w:tcW w:w="7322" w:type="dxa"/>
            <w:hideMark/>
          </w:tcPr>
          <w:p w14:paraId="5855AC62" w14:textId="77777777" w:rsidR="00C4351A" w:rsidRDefault="00C4351A">
            <w:r>
              <w:t>V</w:t>
            </w:r>
            <w:r>
              <w:rPr>
                <w:vertAlign w:val="subscript"/>
              </w:rPr>
              <w:t>p</w:t>
            </w:r>
            <w:r>
              <w:t xml:space="preserve"> = Volume of product used (gal/year)</w:t>
            </w:r>
          </w:p>
          <w:p w14:paraId="69C2FD92" w14:textId="77777777" w:rsidR="00C4351A" w:rsidRDefault="00C4351A">
            <w:r>
              <w:t>V</w:t>
            </w:r>
            <w:r>
              <w:rPr>
                <w:vertAlign w:val="subscript"/>
              </w:rPr>
              <w:t>m</w:t>
            </w:r>
            <w:r>
              <w:t xml:space="preserve"> = Maximum monthly usage (gal/month)</w:t>
            </w:r>
          </w:p>
          <w:p w14:paraId="7886BF4C" w14:textId="360B11E0" w:rsidR="00C4351A" w:rsidRDefault="00C4351A">
            <w:r>
              <w:t>D = Density of product (lb</w:t>
            </w:r>
            <w:r w:rsidR="001654E0">
              <w:t>s</w:t>
            </w:r>
            <w:r>
              <w:t>/gal)</w:t>
            </w:r>
          </w:p>
          <w:p w14:paraId="6465D113" w14:textId="77777777" w:rsidR="00C4351A" w:rsidRDefault="00C4351A">
            <w:r>
              <w:t>X</w:t>
            </w:r>
            <w:r>
              <w:rPr>
                <w:vertAlign w:val="subscript"/>
              </w:rPr>
              <w:t>c</w:t>
            </w:r>
            <w:r>
              <w:t xml:space="preserve"> = Mass fraction of toxic volatile compound in product (%/100) </w:t>
            </w:r>
          </w:p>
          <w:p w14:paraId="3112B985" w14:textId="77777777" w:rsidR="00C4351A" w:rsidRDefault="00C4351A">
            <w:r>
              <w:t>Xs = Mass fraction of solid compound in product (%/100)</w:t>
            </w:r>
          </w:p>
          <w:p w14:paraId="3663E135" w14:textId="77777777" w:rsidR="00C4351A" w:rsidRDefault="00C4351A">
            <w:r>
              <w:t>TE = Transfer efficiency for particulates</w:t>
            </w:r>
          </w:p>
          <w:p w14:paraId="30C38971" w14:textId="77777777" w:rsidR="00C4351A" w:rsidRDefault="00C4351A">
            <w:r>
              <w:t>CE = Control efficiency for particulates</w:t>
            </w:r>
          </w:p>
          <w:p w14:paraId="587C9010" w14:textId="77777777" w:rsidR="00C4351A" w:rsidRDefault="00C4351A">
            <w:r>
              <w:t>CP = Capture efficiency for particulates</w:t>
            </w:r>
          </w:p>
        </w:tc>
      </w:tr>
      <w:tr w:rsidR="00C4351A" w14:paraId="02B7C3E2" w14:textId="77777777" w:rsidTr="00724992">
        <w:trPr>
          <w:trHeight w:val="1160"/>
        </w:trPr>
        <w:tc>
          <w:tcPr>
            <w:tcW w:w="1966" w:type="dxa"/>
            <w:shd w:val="clear" w:color="auto" w:fill="C6D9F1" w:themeFill="text2" w:themeFillTint="33"/>
            <w:hideMark/>
          </w:tcPr>
          <w:p w14:paraId="137747B9" w14:textId="77777777" w:rsidR="00C4351A" w:rsidRDefault="00C4351A">
            <w:pPr>
              <w:rPr>
                <w:b/>
              </w:rPr>
            </w:pPr>
            <w:r>
              <w:rPr>
                <w:b/>
              </w:rPr>
              <w:t>Outputs</w:t>
            </w:r>
          </w:p>
        </w:tc>
        <w:tc>
          <w:tcPr>
            <w:tcW w:w="7322" w:type="dxa"/>
            <w:hideMark/>
          </w:tcPr>
          <w:p w14:paraId="620736EF" w14:textId="61B99690" w:rsidR="00C4351A" w:rsidRDefault="00C4351A">
            <w:r>
              <w:t>E</w:t>
            </w:r>
            <w:r>
              <w:rPr>
                <w:vertAlign w:val="subscript"/>
              </w:rPr>
              <w:t>vY</w:t>
            </w:r>
            <w:r>
              <w:t xml:space="preserve"> = Emission of toxic volatile compound (lb</w:t>
            </w:r>
            <w:r w:rsidR="001654E0">
              <w:t>s</w:t>
            </w:r>
            <w:r>
              <w:t>/year)</w:t>
            </w:r>
          </w:p>
          <w:p w14:paraId="49D3478A" w14:textId="27D20A80" w:rsidR="00C4351A" w:rsidRDefault="00C4351A">
            <w:r>
              <w:t>E</w:t>
            </w:r>
            <w:r>
              <w:rPr>
                <w:vertAlign w:val="subscript"/>
              </w:rPr>
              <w:t>vH</w:t>
            </w:r>
            <w:r>
              <w:t xml:space="preserve"> = Emission of toxic volatile compound (lb</w:t>
            </w:r>
            <w:r w:rsidR="001654E0">
              <w:t>s</w:t>
            </w:r>
            <w:r>
              <w:t>/hour)</w:t>
            </w:r>
          </w:p>
          <w:p w14:paraId="496C555F" w14:textId="3FE99177" w:rsidR="00C4351A" w:rsidRDefault="00C4351A">
            <w:r>
              <w:t>E</w:t>
            </w:r>
            <w:r>
              <w:rPr>
                <w:vertAlign w:val="subscript"/>
              </w:rPr>
              <w:t>sY</w:t>
            </w:r>
            <w:r>
              <w:t xml:space="preserve"> = Emission of solid compounds (lb</w:t>
            </w:r>
            <w:r w:rsidR="001654E0">
              <w:t>s</w:t>
            </w:r>
            <w:r>
              <w:t>/year)</w:t>
            </w:r>
          </w:p>
          <w:p w14:paraId="5C13E7FD" w14:textId="7E7E4836" w:rsidR="00C4351A" w:rsidRDefault="00C4351A">
            <w:pPr>
              <w:rPr>
                <w:position w:val="-28"/>
              </w:rPr>
            </w:pPr>
            <w:r>
              <w:t>E</w:t>
            </w:r>
            <w:r>
              <w:rPr>
                <w:vertAlign w:val="subscript"/>
              </w:rPr>
              <w:t>sH</w:t>
            </w:r>
            <w:r>
              <w:t xml:space="preserve"> = Emission of solid compounds (lb</w:t>
            </w:r>
            <w:r w:rsidR="001654E0">
              <w:t>s</w:t>
            </w:r>
            <w:r>
              <w:t>/hour)</w:t>
            </w:r>
          </w:p>
        </w:tc>
      </w:tr>
      <w:tr w:rsidR="00C4351A" w14:paraId="51C30C7B" w14:textId="77777777" w:rsidTr="00724992">
        <w:trPr>
          <w:trHeight w:val="4571"/>
        </w:trPr>
        <w:tc>
          <w:tcPr>
            <w:tcW w:w="1966" w:type="dxa"/>
            <w:shd w:val="clear" w:color="auto" w:fill="C6D9F1" w:themeFill="text2" w:themeFillTint="33"/>
            <w:hideMark/>
          </w:tcPr>
          <w:p w14:paraId="5EE268F3" w14:textId="77777777" w:rsidR="00C4351A" w:rsidRDefault="00C4351A">
            <w:pPr>
              <w:rPr>
                <w:b/>
              </w:rPr>
            </w:pPr>
            <w:r>
              <w:rPr>
                <w:b/>
              </w:rPr>
              <w:t>Calculations</w:t>
            </w:r>
          </w:p>
        </w:tc>
        <w:tc>
          <w:tcPr>
            <w:tcW w:w="7322" w:type="dxa"/>
          </w:tcPr>
          <w:p w14:paraId="2EE126CB" w14:textId="77777777" w:rsidR="00C4351A" w:rsidRDefault="00C4351A">
            <w:pPr>
              <w:jc w:val="center"/>
              <w:rPr>
                <w:position w:val="-14"/>
              </w:rPr>
            </w:pPr>
          </w:p>
          <w:p w14:paraId="0E9A1589" w14:textId="77777777" w:rsidR="00C4351A" w:rsidRDefault="00C4351A">
            <w:pPr>
              <w:jc w:val="center"/>
              <w:rPr>
                <w:position w:val="-14"/>
              </w:rPr>
            </w:pPr>
            <w:r>
              <w:rPr>
                <w:rFonts w:asciiTheme="minorHAnsi" w:eastAsiaTheme="minorEastAsia" w:hAnsiTheme="minorHAnsi" w:cstheme="minorBidi"/>
                <w:position w:val="-14"/>
              </w:rPr>
              <w:object w:dxaOrig="2590" w:dyaOrig="540" w14:anchorId="38984249">
                <v:shape id="_x0000_i1046" type="#_x0000_t75" style="width:130.5pt;height:27pt" o:ole="">
                  <v:imagedata r:id="rId63" o:title=""/>
                </v:shape>
                <o:OLEObject Type="Embed" ProgID="Equation.3" ShapeID="_x0000_i1046" DrawAspect="Content" ObjectID="_1735313147" r:id="rId64"/>
              </w:object>
            </w:r>
          </w:p>
          <w:p w14:paraId="4838EFCD" w14:textId="77777777" w:rsidR="00C4351A" w:rsidRDefault="00C4351A">
            <w:pPr>
              <w:jc w:val="center"/>
              <w:rPr>
                <w:position w:val="-14"/>
              </w:rPr>
            </w:pPr>
          </w:p>
          <w:p w14:paraId="4B546CCE" w14:textId="77777777" w:rsidR="00C4351A" w:rsidRDefault="00C4351A">
            <w:pPr>
              <w:jc w:val="center"/>
              <w:rPr>
                <w:position w:val="-14"/>
              </w:rPr>
            </w:pPr>
            <w:r>
              <w:rPr>
                <w:rFonts w:asciiTheme="minorHAnsi" w:eastAsiaTheme="minorEastAsia" w:hAnsiTheme="minorHAnsi" w:cstheme="minorBidi"/>
                <w:position w:val="-24"/>
              </w:rPr>
              <w:object w:dxaOrig="2730" w:dyaOrig="880" w14:anchorId="4433B419">
                <v:shape id="_x0000_i1047" type="#_x0000_t75" style="width:136.5pt;height:43pt" o:ole="">
                  <v:imagedata r:id="rId65" o:title=""/>
                </v:shape>
                <o:OLEObject Type="Embed" ProgID="Equation.3" ShapeID="_x0000_i1047" DrawAspect="Content" ObjectID="_1735313148" r:id="rId66"/>
              </w:object>
            </w:r>
          </w:p>
          <w:p w14:paraId="00DEF2CE" w14:textId="77777777" w:rsidR="00C4351A" w:rsidRDefault="00C4351A">
            <w:pPr>
              <w:jc w:val="center"/>
              <w:rPr>
                <w:position w:val="-14"/>
              </w:rPr>
            </w:pPr>
          </w:p>
          <w:p w14:paraId="041585C2" w14:textId="77777777" w:rsidR="00C4351A" w:rsidRDefault="00C4351A">
            <w:pPr>
              <w:jc w:val="center"/>
              <w:rPr>
                <w:sz w:val="28"/>
                <w:szCs w:val="28"/>
              </w:rPr>
            </w:pPr>
          </w:p>
          <w:p w14:paraId="48B90A71" w14:textId="77777777" w:rsidR="00C4351A" w:rsidRDefault="00D53C6F">
            <w:pPr>
              <w:jc w:val="center"/>
              <w:rPr>
                <w:sz w:val="32"/>
                <w:szCs w:val="32"/>
              </w:rPr>
            </w:pPr>
            <m:oMathPara>
              <m:oMath>
                <m:sSub>
                  <m:sSubPr>
                    <m:ctrlPr>
                      <w:rPr>
                        <w:rFonts w:ascii="Cambria Math" w:eastAsiaTheme="minorHAnsi" w:hAnsi="Cambria Math"/>
                        <w:i/>
                        <w:sz w:val="32"/>
                        <w:szCs w:val="32"/>
                      </w:rPr>
                    </m:ctrlPr>
                  </m:sSubPr>
                  <m:e>
                    <m:r>
                      <w:rPr>
                        <w:rFonts w:ascii="Cambria Math" w:hAnsi="Cambria Math"/>
                        <w:sz w:val="32"/>
                        <w:szCs w:val="32"/>
                      </w:rPr>
                      <m:t>E</m:t>
                    </m:r>
                  </m:e>
                  <m:sub>
                    <m:r>
                      <w:rPr>
                        <w:rFonts w:ascii="Cambria Math" w:hAnsi="Cambria Math"/>
                        <w:sz w:val="32"/>
                        <w:szCs w:val="32"/>
                      </w:rPr>
                      <m:t>sY</m:t>
                    </m:r>
                  </m:sub>
                </m:sSub>
                <m:r>
                  <w:rPr>
                    <w:rFonts w:ascii="Cambria Math" w:hAnsi="Cambria Math"/>
                    <w:sz w:val="32"/>
                    <w:szCs w:val="32"/>
                  </w:rPr>
                  <m:t>=</m:t>
                </m:r>
                <m:sSub>
                  <m:sSubPr>
                    <m:ctrlPr>
                      <w:rPr>
                        <w:rFonts w:ascii="Cambria Math" w:eastAsiaTheme="minorHAnsi" w:hAnsi="Cambria Math"/>
                        <w:i/>
                        <w:sz w:val="32"/>
                        <w:szCs w:val="32"/>
                      </w:rPr>
                    </m:ctrlPr>
                  </m:sSubPr>
                  <m:e>
                    <m:r>
                      <w:rPr>
                        <w:rFonts w:ascii="Cambria Math" w:hAnsi="Cambria Math"/>
                        <w:sz w:val="32"/>
                        <w:szCs w:val="32"/>
                      </w:rPr>
                      <m:t>V</m:t>
                    </m:r>
                  </m:e>
                  <m:sub>
                    <m:r>
                      <w:rPr>
                        <w:rFonts w:ascii="Cambria Math" w:hAnsi="Cambria Math"/>
                        <w:sz w:val="32"/>
                        <w:szCs w:val="32"/>
                      </w:rPr>
                      <m:t>p</m:t>
                    </m:r>
                  </m:sub>
                </m:sSub>
                <m:r>
                  <w:rPr>
                    <w:rFonts w:ascii="Cambria Math" w:hAnsi="Cambria Math"/>
                    <w:sz w:val="32"/>
                    <w:szCs w:val="32"/>
                  </w:rPr>
                  <m:t>×D×</m:t>
                </m:r>
                <m:sSub>
                  <m:sSubPr>
                    <m:ctrlPr>
                      <w:rPr>
                        <w:rFonts w:ascii="Cambria Math" w:eastAsiaTheme="minorHAnsi" w:hAnsi="Cambria Math"/>
                        <w:i/>
                        <w:sz w:val="32"/>
                        <w:szCs w:val="32"/>
                      </w:rPr>
                    </m:ctrlPr>
                  </m:sSubPr>
                  <m:e>
                    <m:r>
                      <w:rPr>
                        <w:rFonts w:ascii="Cambria Math" w:hAnsi="Cambria Math"/>
                        <w:sz w:val="32"/>
                        <w:szCs w:val="32"/>
                      </w:rPr>
                      <m:t>X</m:t>
                    </m:r>
                  </m:e>
                  <m:sub>
                    <m:r>
                      <w:rPr>
                        <w:rFonts w:ascii="Cambria Math" w:hAnsi="Cambria Math"/>
                        <w:sz w:val="32"/>
                        <w:szCs w:val="32"/>
                      </w:rPr>
                      <m:t>s</m:t>
                    </m:r>
                  </m:sub>
                </m:sSub>
                <m:d>
                  <m:dPr>
                    <m:ctrlPr>
                      <w:rPr>
                        <w:rFonts w:ascii="Cambria Math" w:eastAsiaTheme="minorHAnsi" w:hAnsi="Cambria Math"/>
                        <w:i/>
                        <w:sz w:val="32"/>
                        <w:szCs w:val="32"/>
                      </w:rPr>
                    </m:ctrlPr>
                  </m:dPr>
                  <m:e>
                    <m:r>
                      <w:rPr>
                        <w:rFonts w:ascii="Cambria Math" w:hAnsi="Cambria Math"/>
                        <w:sz w:val="32"/>
                        <w:szCs w:val="32"/>
                      </w:rPr>
                      <m:t>1-TE</m:t>
                    </m:r>
                  </m:e>
                </m:d>
                <m:d>
                  <m:dPr>
                    <m:ctrlPr>
                      <w:rPr>
                        <w:rFonts w:ascii="Cambria Math" w:eastAsiaTheme="minorHAnsi" w:hAnsi="Cambria Math"/>
                        <w:i/>
                        <w:sz w:val="32"/>
                        <w:szCs w:val="32"/>
                      </w:rPr>
                    </m:ctrlPr>
                  </m:dPr>
                  <m:e>
                    <m:r>
                      <w:rPr>
                        <w:rFonts w:ascii="Cambria Math" w:hAnsi="Cambria Math"/>
                        <w:sz w:val="32"/>
                        <w:szCs w:val="32"/>
                      </w:rPr>
                      <m:t>1-CE</m:t>
                    </m:r>
                  </m:e>
                </m:d>
                <m:r>
                  <w:rPr>
                    <w:rFonts w:ascii="Cambria Math" w:hAnsi="Cambria Math"/>
                    <w:sz w:val="32"/>
                    <w:szCs w:val="32"/>
                  </w:rPr>
                  <m:t>CP</m:t>
                </m:r>
              </m:oMath>
            </m:oMathPara>
          </w:p>
          <w:p w14:paraId="7DD26167" w14:textId="77777777" w:rsidR="00C4351A" w:rsidRDefault="00C4351A">
            <w:pPr>
              <w:jc w:val="center"/>
              <w:rPr>
                <w:sz w:val="32"/>
                <w:szCs w:val="32"/>
              </w:rPr>
            </w:pPr>
          </w:p>
          <w:p w14:paraId="0AEFB0E5" w14:textId="77777777" w:rsidR="00C4351A" w:rsidRDefault="00D53C6F">
            <w:pPr>
              <w:rPr>
                <w:sz w:val="32"/>
                <w:szCs w:val="32"/>
              </w:rPr>
            </w:pPr>
            <m:oMathPara>
              <m:oMath>
                <m:sSub>
                  <m:sSubPr>
                    <m:ctrlPr>
                      <w:rPr>
                        <w:rFonts w:ascii="Cambria Math" w:eastAsiaTheme="minorHAnsi" w:hAnsi="Cambria Math"/>
                        <w:i/>
                        <w:sz w:val="32"/>
                        <w:szCs w:val="32"/>
                      </w:rPr>
                    </m:ctrlPr>
                  </m:sSubPr>
                  <m:e>
                    <m:r>
                      <w:rPr>
                        <w:rFonts w:ascii="Cambria Math" w:hAnsi="Cambria Math"/>
                        <w:sz w:val="32"/>
                        <w:szCs w:val="32"/>
                      </w:rPr>
                      <m:t>E</m:t>
                    </m:r>
                  </m:e>
                  <m:sub>
                    <m:r>
                      <w:rPr>
                        <w:rFonts w:ascii="Cambria Math" w:hAnsi="Cambria Math"/>
                        <w:sz w:val="32"/>
                        <w:szCs w:val="32"/>
                      </w:rPr>
                      <m:t>sH</m:t>
                    </m:r>
                  </m:sub>
                </m:sSub>
                <m:r>
                  <w:rPr>
                    <w:rFonts w:ascii="Cambria Math" w:hAnsi="Cambria Math"/>
                    <w:sz w:val="32"/>
                    <w:szCs w:val="32"/>
                  </w:rPr>
                  <m:t>=</m:t>
                </m:r>
                <m:f>
                  <m:fPr>
                    <m:ctrlPr>
                      <w:rPr>
                        <w:rFonts w:ascii="Cambria Math" w:hAnsi="Cambria Math"/>
                        <w:sz w:val="32"/>
                        <w:szCs w:val="32"/>
                      </w:rPr>
                    </m:ctrlPr>
                  </m:fPr>
                  <m:num>
                    <m:sSub>
                      <m:sSubPr>
                        <m:ctrlPr>
                          <w:rPr>
                            <w:rFonts w:ascii="Cambria Math" w:eastAsiaTheme="minorHAnsi" w:hAnsi="Cambria Math"/>
                            <w:i/>
                            <w:sz w:val="32"/>
                            <w:szCs w:val="32"/>
                          </w:rPr>
                        </m:ctrlPr>
                      </m:sSubPr>
                      <m:e>
                        <m:r>
                          <w:rPr>
                            <w:rFonts w:ascii="Cambria Math" w:hAnsi="Cambria Math"/>
                            <w:sz w:val="32"/>
                            <w:szCs w:val="32"/>
                          </w:rPr>
                          <m:t>V</m:t>
                        </m:r>
                      </m:e>
                      <m:sub>
                        <m:r>
                          <w:rPr>
                            <w:rFonts w:ascii="Cambria Math" w:hAnsi="Cambria Math"/>
                            <w:sz w:val="32"/>
                            <w:szCs w:val="32"/>
                          </w:rPr>
                          <m:t>m</m:t>
                        </m:r>
                      </m:sub>
                    </m:sSub>
                    <m:r>
                      <w:rPr>
                        <w:rFonts w:ascii="Cambria Math" w:hAnsi="Cambria Math"/>
                        <w:sz w:val="32"/>
                        <w:szCs w:val="32"/>
                      </w:rPr>
                      <m:t>×D×</m:t>
                    </m:r>
                    <m:sSub>
                      <m:sSubPr>
                        <m:ctrlPr>
                          <w:rPr>
                            <w:rFonts w:ascii="Cambria Math" w:eastAsiaTheme="minorHAnsi" w:hAnsi="Cambria Math"/>
                            <w:i/>
                            <w:sz w:val="32"/>
                            <w:szCs w:val="32"/>
                          </w:rPr>
                        </m:ctrlPr>
                      </m:sSubPr>
                      <m:e>
                        <m:r>
                          <w:rPr>
                            <w:rFonts w:ascii="Cambria Math" w:hAnsi="Cambria Math"/>
                            <w:sz w:val="32"/>
                            <w:szCs w:val="32"/>
                          </w:rPr>
                          <m:t>X</m:t>
                        </m:r>
                      </m:e>
                      <m:sub>
                        <m:r>
                          <w:rPr>
                            <w:rFonts w:ascii="Cambria Math" w:hAnsi="Cambria Math"/>
                            <w:sz w:val="32"/>
                            <w:szCs w:val="32"/>
                          </w:rPr>
                          <m:t>s</m:t>
                        </m:r>
                      </m:sub>
                    </m:sSub>
                    <m:d>
                      <m:dPr>
                        <m:ctrlPr>
                          <w:rPr>
                            <w:rFonts w:ascii="Cambria Math" w:eastAsiaTheme="minorHAnsi" w:hAnsi="Cambria Math"/>
                            <w:i/>
                            <w:sz w:val="32"/>
                            <w:szCs w:val="32"/>
                          </w:rPr>
                        </m:ctrlPr>
                      </m:dPr>
                      <m:e>
                        <m:r>
                          <w:rPr>
                            <w:rFonts w:ascii="Cambria Math" w:hAnsi="Cambria Math"/>
                            <w:sz w:val="32"/>
                            <w:szCs w:val="32"/>
                          </w:rPr>
                          <m:t>1-TE</m:t>
                        </m:r>
                      </m:e>
                    </m:d>
                    <m:d>
                      <m:dPr>
                        <m:ctrlPr>
                          <w:rPr>
                            <w:rFonts w:ascii="Cambria Math" w:eastAsiaTheme="minorHAnsi" w:hAnsi="Cambria Math"/>
                            <w:i/>
                            <w:sz w:val="32"/>
                            <w:szCs w:val="32"/>
                          </w:rPr>
                        </m:ctrlPr>
                      </m:dPr>
                      <m:e>
                        <m:r>
                          <w:rPr>
                            <w:rFonts w:ascii="Cambria Math" w:hAnsi="Cambria Math"/>
                            <w:sz w:val="32"/>
                            <w:szCs w:val="32"/>
                          </w:rPr>
                          <m:t>1-CE</m:t>
                        </m:r>
                      </m:e>
                    </m:d>
                    <m:r>
                      <w:rPr>
                        <w:rFonts w:ascii="Cambria Math" w:hAnsi="Cambria Math"/>
                        <w:sz w:val="32"/>
                        <w:szCs w:val="32"/>
                      </w:rPr>
                      <m:t>CP</m:t>
                    </m:r>
                  </m:num>
                  <m:den>
                    <m:r>
                      <w:rPr>
                        <w:rFonts w:ascii="Cambria Math" w:hAnsi="Cambria Math"/>
                        <w:sz w:val="32"/>
                        <w:szCs w:val="32"/>
                      </w:rPr>
                      <m:t>21.7</m:t>
                    </m:r>
                  </m:den>
                </m:f>
              </m:oMath>
            </m:oMathPara>
          </w:p>
          <w:p w14:paraId="2861FA10" w14:textId="77777777" w:rsidR="00C4351A" w:rsidRDefault="00C4351A">
            <w:pPr>
              <w:jc w:val="center"/>
            </w:pPr>
          </w:p>
        </w:tc>
      </w:tr>
    </w:tbl>
    <w:p w14:paraId="4BCF07E7" w14:textId="77777777" w:rsidR="0070559D" w:rsidRDefault="0070559D" w:rsidP="0070559D">
      <w:pPr>
        <w:tabs>
          <w:tab w:val="left" w:pos="900"/>
        </w:tabs>
        <w:rPr>
          <w:kern w:val="0"/>
          <w:sz w:val="18"/>
          <w:szCs w:val="18"/>
        </w:rPr>
      </w:pPr>
      <w:bookmarkStart w:id="78" w:name="_Toc43817449"/>
      <w:r w:rsidRPr="00D3430F">
        <w:rPr>
          <w:b/>
          <w:kern w:val="0"/>
          <w:sz w:val="18"/>
          <w:szCs w:val="18"/>
        </w:rPr>
        <w:t>Notes:</w:t>
      </w:r>
      <w:r w:rsidRPr="00D3430F">
        <w:rPr>
          <w:kern w:val="0"/>
          <w:sz w:val="18"/>
          <w:szCs w:val="18"/>
        </w:rPr>
        <w:tab/>
      </w:r>
      <w:r>
        <w:rPr>
          <w:kern w:val="0"/>
          <w:sz w:val="18"/>
          <w:szCs w:val="18"/>
        </w:rPr>
        <w:t xml:space="preserve">gal – gallons </w:t>
      </w:r>
    </w:p>
    <w:p w14:paraId="606EFCFC" w14:textId="69D546D4" w:rsidR="0070559D" w:rsidRDefault="0070559D" w:rsidP="0070559D">
      <w:pPr>
        <w:tabs>
          <w:tab w:val="left" w:pos="900"/>
        </w:tabs>
        <w:rPr>
          <w:kern w:val="0"/>
          <w:sz w:val="18"/>
          <w:szCs w:val="18"/>
        </w:rPr>
      </w:pPr>
      <w:r>
        <w:rPr>
          <w:kern w:val="0"/>
          <w:sz w:val="18"/>
          <w:szCs w:val="18"/>
        </w:rPr>
        <w:tab/>
        <w:t>lb</w:t>
      </w:r>
      <w:r w:rsidR="001654E0">
        <w:rPr>
          <w:kern w:val="0"/>
          <w:sz w:val="18"/>
          <w:szCs w:val="18"/>
        </w:rPr>
        <w:t>s</w:t>
      </w:r>
      <w:r>
        <w:rPr>
          <w:kern w:val="0"/>
          <w:sz w:val="18"/>
          <w:szCs w:val="18"/>
        </w:rPr>
        <w:t xml:space="preserve"> – pounds </w:t>
      </w:r>
    </w:p>
    <w:p w14:paraId="42C2AE43" w14:textId="270383F2" w:rsidR="002E03B0" w:rsidRPr="001D07B3" w:rsidRDefault="00680465" w:rsidP="00E80D5E">
      <w:pPr>
        <w:pStyle w:val="Heading2"/>
      </w:pPr>
      <w:bookmarkStart w:id="79" w:name="_Toc122623163"/>
      <w:r>
        <w:t>Propellant Loading</w:t>
      </w:r>
      <w:bookmarkEnd w:id="78"/>
      <w:bookmarkEnd w:id="79"/>
      <w:r w:rsidRPr="001D07B3">
        <w:t xml:space="preserve"> </w:t>
      </w:r>
    </w:p>
    <w:p w14:paraId="41A4298A" w14:textId="68D5DD28" w:rsidR="00680465" w:rsidRPr="00E94643" w:rsidRDefault="00680465" w:rsidP="00E94643">
      <w:pPr>
        <w:pStyle w:val="BodyText"/>
      </w:pPr>
      <w:r w:rsidRPr="00E94643">
        <w:t xml:space="preserve">Two of the four scrubbers operating at Vandenberg </w:t>
      </w:r>
      <w:r w:rsidR="004055B1">
        <w:t>SFB</w:t>
      </w:r>
      <w:r w:rsidRPr="00E94643">
        <w:t xml:space="preserve"> emit </w:t>
      </w:r>
      <w:r w:rsidR="008B0095" w:rsidRPr="00E94643">
        <w:t>TAC</w:t>
      </w:r>
      <w:r w:rsidRPr="00E94643">
        <w:t>:</w:t>
      </w:r>
    </w:p>
    <w:p w14:paraId="51DA6DDF" w14:textId="09AFBCA8" w:rsidR="00680465" w:rsidRPr="00470036" w:rsidRDefault="00680465" w:rsidP="00E94643">
      <w:pPr>
        <w:pStyle w:val="ListParagraph"/>
      </w:pPr>
      <w:r w:rsidRPr="00470036">
        <w:t xml:space="preserve">Fuel vapor scrubbing system (FVSS) for Aerozine-50 (A-50) and hydrazine at Buildings 976/977 </w:t>
      </w:r>
      <w:r>
        <w:t xml:space="preserve">are </w:t>
      </w:r>
      <w:r w:rsidRPr="00470036">
        <w:t xml:space="preserve">regulated by SBCAPCD </w:t>
      </w:r>
      <w:r>
        <w:t>Part 70 Permit13968-R</w:t>
      </w:r>
      <w:r w:rsidR="006B458A">
        <w:t>2</w:t>
      </w:r>
      <w:r w:rsidRPr="00470036">
        <w:t>. EFs are based on the Source Test Report for PTO 7987 (July 2001), Table 2.1-1, FVSS Compliance Test Results.</w:t>
      </w:r>
    </w:p>
    <w:p w14:paraId="43B5DC94" w14:textId="1E08E5ED" w:rsidR="00680465" w:rsidRPr="00627AEB" w:rsidRDefault="00680465" w:rsidP="00E94643">
      <w:pPr>
        <w:pStyle w:val="ListParagraph"/>
      </w:pPr>
      <w:r w:rsidRPr="00470036">
        <w:t xml:space="preserve">FVSS for A-50 is located at </w:t>
      </w:r>
      <w:r>
        <w:t>Space Launch Complex (</w:t>
      </w:r>
      <w:r w:rsidRPr="00470036">
        <w:t>SLC</w:t>
      </w:r>
      <w:r>
        <w:t>)</w:t>
      </w:r>
      <w:r w:rsidRPr="00470036">
        <w:t>-2. EFs are based on the 2018 SBCAPCD Annual Report for</w:t>
      </w:r>
      <w:r w:rsidRPr="00627AEB">
        <w:t xml:space="preserve"> </w:t>
      </w:r>
      <w:r>
        <w:t xml:space="preserve">Part 70 Permit </w:t>
      </w:r>
      <w:r w:rsidRPr="00627AEB">
        <w:t>13968</w:t>
      </w:r>
      <w:r>
        <w:t>-R</w:t>
      </w:r>
      <w:r w:rsidR="006B458A">
        <w:t>2</w:t>
      </w:r>
      <w:r w:rsidRPr="00627AEB">
        <w:t>.</w:t>
      </w:r>
    </w:p>
    <w:p w14:paraId="32DBE811" w14:textId="04505D01" w:rsidR="00D140F2" w:rsidRDefault="00B14F7E" w:rsidP="00724992">
      <w:pPr>
        <w:pStyle w:val="BodyText"/>
        <w:spacing w:after="240"/>
        <w:rPr>
          <w:kern w:val="0"/>
        </w:rPr>
      </w:pPr>
      <w:r>
        <w:lastRenderedPageBreak/>
        <w:t>E</w:t>
      </w:r>
      <w:r w:rsidR="00FD3AAC" w:rsidRPr="00B065DF">
        <w:t>mission</w:t>
      </w:r>
      <w:r>
        <w:t>s</w:t>
      </w:r>
      <w:r w:rsidR="002E03B0" w:rsidRPr="00B065DF">
        <w:t xml:space="preserve"> calculation for </w:t>
      </w:r>
      <w:r w:rsidR="00D77B73" w:rsidRPr="00B065DF">
        <w:t>the FVSS</w:t>
      </w:r>
      <w:r w:rsidR="002E03B0" w:rsidRPr="00B065DF">
        <w:t xml:space="preserve"> </w:t>
      </w:r>
      <w:r w:rsidR="00E7235C">
        <w:t>are</w:t>
      </w:r>
      <w:r w:rsidR="00FD3AAC" w:rsidRPr="00B065DF">
        <w:t xml:space="preserve"> provided</w:t>
      </w:r>
      <w:r w:rsidR="002E03B0" w:rsidRPr="00B065DF">
        <w:t xml:space="preserve"> in Appendix C, Calculation </w:t>
      </w:r>
      <w:r w:rsidR="00AE2305">
        <w:t xml:space="preserve">ID </w:t>
      </w:r>
      <w:r w:rsidR="0075443C" w:rsidRPr="00B065DF">
        <w:t>1</w:t>
      </w:r>
      <w:r w:rsidR="00E7235C">
        <w:t>1</w:t>
      </w:r>
      <w:r w:rsidR="0075443C" w:rsidRPr="00B065DF">
        <w:t>a</w:t>
      </w:r>
      <w:r w:rsidR="003260EC" w:rsidRPr="00B065DF">
        <w:t xml:space="preserve"> and </w:t>
      </w:r>
      <w:r w:rsidR="00AE2305">
        <w:t xml:space="preserve">ID </w:t>
      </w:r>
      <w:r w:rsidR="0075443C" w:rsidRPr="00B065DF">
        <w:t>1</w:t>
      </w:r>
      <w:r w:rsidR="00E7235C">
        <w:t>1</w:t>
      </w:r>
      <w:r w:rsidR="0075443C" w:rsidRPr="00B065DF">
        <w:t>b</w:t>
      </w:r>
      <w:r w:rsidR="00D77B73" w:rsidRPr="00B065DF">
        <w:t>.</w:t>
      </w:r>
      <w:r w:rsidR="00ED5205">
        <w:t xml:space="preserve"> </w:t>
      </w:r>
      <w:r w:rsidR="00FD6760">
        <w:rPr>
          <w:kern w:val="0"/>
        </w:rPr>
        <w:t>Calculation methodologies are shown below.</w:t>
      </w:r>
    </w:p>
    <w:tbl>
      <w:tblPr>
        <w:tblStyle w:val="TableGrid"/>
        <w:tblW w:w="9555" w:type="dxa"/>
        <w:tblLayout w:type="fixed"/>
        <w:tblLook w:val="04A0" w:firstRow="1" w:lastRow="0" w:firstColumn="1" w:lastColumn="0" w:noHBand="0" w:noVBand="1"/>
      </w:tblPr>
      <w:tblGrid>
        <w:gridCol w:w="2537"/>
        <w:gridCol w:w="7018"/>
      </w:tblGrid>
      <w:tr w:rsidR="00E7235C" w14:paraId="5AB80FE8" w14:textId="77777777" w:rsidTr="00E7235C">
        <w:trPr>
          <w:trHeight w:val="13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18A98D6A" w14:textId="77777777" w:rsidR="00E7235C" w:rsidRDefault="00E7235C">
            <w:pPr>
              <w:rPr>
                <w:rFonts w:asciiTheme="minorHAnsi" w:hAnsiTheme="minorHAnsi" w:cstheme="minorBidi"/>
                <w:b/>
                <w:kern w:val="0"/>
              </w:rPr>
            </w:pPr>
            <w:r>
              <w:rPr>
                <w:b/>
              </w:rPr>
              <w:t>Inputs</w:t>
            </w:r>
          </w:p>
        </w:tc>
        <w:tc>
          <w:tcPr>
            <w:tcW w:w="70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2D667" w14:textId="77777777" w:rsidR="00E7235C" w:rsidRDefault="00E7235C">
            <w:r>
              <w:t>BQ = Activity Rate or Base Quantity (hours/year)</w:t>
            </w:r>
          </w:p>
          <w:p w14:paraId="7107FE6A" w14:textId="77777777" w:rsidR="00E7235C" w:rsidRDefault="00E7235C">
            <w:r>
              <w:t>EF</w:t>
            </w:r>
            <w:r>
              <w:rPr>
                <w:vertAlign w:val="subscript"/>
              </w:rPr>
              <w:t xml:space="preserve">p </w:t>
            </w:r>
            <w:r>
              <w:t>= Emission Factor for pollutant p (lbs emitted/hour)</w:t>
            </w:r>
          </w:p>
        </w:tc>
      </w:tr>
      <w:tr w:rsidR="00E7235C" w14:paraId="4DEA840A" w14:textId="77777777" w:rsidTr="00E7235C">
        <w:trPr>
          <w:trHeight w:val="39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62472A98" w14:textId="77777777" w:rsidR="00E7235C" w:rsidRDefault="00E7235C">
            <w:pPr>
              <w:rPr>
                <w:b/>
              </w:rPr>
            </w:pPr>
            <w:r>
              <w:rPr>
                <w:b/>
              </w:rPr>
              <w:t>Outputs</w:t>
            </w:r>
          </w:p>
        </w:tc>
        <w:tc>
          <w:tcPr>
            <w:tcW w:w="70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39F7F6" w14:textId="77777777" w:rsidR="00E7235C" w:rsidRDefault="00E7235C">
            <w:pPr>
              <w:rPr>
                <w:position w:val="-28"/>
              </w:rPr>
            </w:pPr>
            <w:r>
              <w:rPr>
                <w:position w:val="-28"/>
              </w:rPr>
              <w:t>E</w:t>
            </w:r>
            <w:r>
              <w:rPr>
                <w:position w:val="-28"/>
                <w:vertAlign w:val="subscript"/>
              </w:rPr>
              <w:t>p</w:t>
            </w:r>
            <w:r>
              <w:rPr>
                <w:position w:val="-28"/>
              </w:rPr>
              <w:t xml:space="preserve"> = Emission for pollutant p (lbs/year)</w:t>
            </w:r>
          </w:p>
        </w:tc>
      </w:tr>
      <w:tr w:rsidR="00E7235C" w14:paraId="777CAA73" w14:textId="77777777" w:rsidTr="00E7235C">
        <w:trPr>
          <w:trHeight w:val="13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38D84E26" w14:textId="77777777" w:rsidR="00E7235C" w:rsidRDefault="00E7235C">
            <w:pPr>
              <w:rPr>
                <w:b/>
              </w:rPr>
            </w:pPr>
            <w:r>
              <w:rPr>
                <w:b/>
              </w:rPr>
              <w:t>Calculations</w:t>
            </w:r>
          </w:p>
        </w:tc>
        <w:tc>
          <w:tcPr>
            <w:tcW w:w="7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3ACB77" w14:textId="77777777" w:rsidR="00E7235C" w:rsidRDefault="00E7235C">
            <w:pPr>
              <w:jc w:val="center"/>
              <w:rPr>
                <w:position w:val="-28"/>
              </w:rPr>
            </w:pPr>
          </w:p>
          <w:p w14:paraId="339C6EE5" w14:textId="77777777" w:rsidR="00E7235C" w:rsidRDefault="00E7235C">
            <w:pPr>
              <w:jc w:val="center"/>
              <w:rPr>
                <w:position w:val="-14"/>
              </w:rPr>
            </w:pPr>
            <w:r>
              <w:rPr>
                <w:rFonts w:asciiTheme="minorHAnsi" w:eastAsiaTheme="minorEastAsia" w:hAnsiTheme="minorHAnsi" w:cstheme="minorBidi"/>
                <w:position w:val="-14"/>
              </w:rPr>
              <w:object w:dxaOrig="2220" w:dyaOrig="570" w14:anchorId="0E910B29">
                <v:shape id="_x0000_i1048" type="#_x0000_t75" style="width:110pt;height:29pt" o:ole="">
                  <v:imagedata r:id="rId67" o:title=""/>
                </v:shape>
                <o:OLEObject Type="Embed" ProgID="Equation.3" ShapeID="_x0000_i1048" DrawAspect="Content" ObjectID="_1735313149" r:id="rId68"/>
              </w:object>
            </w:r>
          </w:p>
          <w:p w14:paraId="135718CB" w14:textId="77777777" w:rsidR="00E7235C" w:rsidRDefault="00E7235C">
            <w:pPr>
              <w:jc w:val="center"/>
              <w:rPr>
                <w:position w:val="-14"/>
              </w:rPr>
            </w:pPr>
          </w:p>
          <w:p w14:paraId="0F5ECFCF" w14:textId="77777777" w:rsidR="00E7235C" w:rsidRDefault="00E7235C">
            <w:pPr>
              <w:jc w:val="center"/>
              <w:rPr>
                <w:position w:val="-28"/>
                <w:sz w:val="24"/>
                <w:szCs w:val="24"/>
              </w:rPr>
            </w:pPr>
            <w:r>
              <w:rPr>
                <w:position w:val="-14"/>
                <w:sz w:val="24"/>
                <w:szCs w:val="24"/>
              </w:rPr>
              <w:t>Hourly Emissions are listed below.</w:t>
            </w:r>
          </w:p>
          <w:p w14:paraId="4356E42F" w14:textId="77777777" w:rsidR="00E7235C" w:rsidRDefault="00E7235C">
            <w:pPr>
              <w:jc w:val="center"/>
            </w:pPr>
          </w:p>
        </w:tc>
      </w:tr>
    </w:tbl>
    <w:p w14:paraId="2D71446C" w14:textId="4D82F88A" w:rsidR="00C624D4" w:rsidRDefault="00C624D4" w:rsidP="00C624D4">
      <w:pPr>
        <w:tabs>
          <w:tab w:val="left" w:pos="900"/>
        </w:tabs>
        <w:rPr>
          <w:kern w:val="0"/>
          <w:sz w:val="18"/>
          <w:szCs w:val="18"/>
        </w:rPr>
      </w:pPr>
      <w:r w:rsidRPr="00D3430F">
        <w:rPr>
          <w:b/>
          <w:kern w:val="0"/>
          <w:sz w:val="18"/>
          <w:szCs w:val="18"/>
        </w:rPr>
        <w:t>Notes:</w:t>
      </w:r>
      <w:r w:rsidRPr="00D3430F">
        <w:rPr>
          <w:kern w:val="0"/>
          <w:sz w:val="18"/>
          <w:szCs w:val="18"/>
        </w:rPr>
        <w:tab/>
      </w:r>
      <w:r>
        <w:rPr>
          <w:kern w:val="0"/>
          <w:sz w:val="18"/>
          <w:szCs w:val="18"/>
        </w:rPr>
        <w:t xml:space="preserve">lbs – pounds </w:t>
      </w:r>
    </w:p>
    <w:p w14:paraId="3CF4F668" w14:textId="34774062" w:rsidR="00E7235C" w:rsidRDefault="00E7235C" w:rsidP="00E94643">
      <w:pPr>
        <w:pStyle w:val="BodyText"/>
      </w:pPr>
    </w:p>
    <w:tbl>
      <w:tblPr>
        <w:tblStyle w:val="TableGrid"/>
        <w:tblW w:w="9555" w:type="dxa"/>
        <w:tblLayout w:type="fixed"/>
        <w:tblLook w:val="04A0" w:firstRow="1" w:lastRow="0" w:firstColumn="1" w:lastColumn="0" w:noHBand="0" w:noVBand="1"/>
      </w:tblPr>
      <w:tblGrid>
        <w:gridCol w:w="2537"/>
        <w:gridCol w:w="7018"/>
      </w:tblGrid>
      <w:tr w:rsidR="00E7235C" w14:paraId="6CDCDF66" w14:textId="77777777" w:rsidTr="00E7235C">
        <w:trPr>
          <w:trHeight w:val="521"/>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1C9DC9BA" w14:textId="77777777" w:rsidR="00E7235C" w:rsidRDefault="00E7235C">
            <w:pPr>
              <w:rPr>
                <w:rFonts w:asciiTheme="minorHAnsi" w:hAnsiTheme="minorHAnsi" w:cstheme="minorBidi"/>
                <w:b/>
                <w:kern w:val="0"/>
              </w:rPr>
            </w:pPr>
            <w:r>
              <w:rPr>
                <w:b/>
              </w:rPr>
              <w:t>Inputs</w:t>
            </w:r>
          </w:p>
        </w:tc>
        <w:tc>
          <w:tcPr>
            <w:tcW w:w="70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03F8F" w14:textId="77777777" w:rsidR="00FD6760" w:rsidRDefault="00FD6760" w:rsidP="00FD6760">
            <w:r>
              <w:t>Activities as reported in the 2018 SBCAPCD Annual Report for Permit 13968.</w:t>
            </w:r>
          </w:p>
          <w:p w14:paraId="6C50A528" w14:textId="75A32F22" w:rsidR="00E7235C" w:rsidRDefault="00FD6760" w:rsidP="00FD6760">
            <w:r>
              <w:t>Annual Emission: 1.526 lbs</w:t>
            </w:r>
          </w:p>
        </w:tc>
      </w:tr>
      <w:tr w:rsidR="00E7235C" w14:paraId="1909C7E8" w14:textId="77777777" w:rsidTr="00E7235C">
        <w:trPr>
          <w:trHeight w:val="530"/>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70732D3C" w14:textId="77777777" w:rsidR="00E7235C" w:rsidRDefault="00E7235C">
            <w:pPr>
              <w:rPr>
                <w:b/>
              </w:rPr>
            </w:pPr>
            <w:r>
              <w:rPr>
                <w:b/>
              </w:rPr>
              <w:t>Outputs</w:t>
            </w:r>
          </w:p>
        </w:tc>
        <w:tc>
          <w:tcPr>
            <w:tcW w:w="70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9B4745" w14:textId="77777777" w:rsidR="00E7235C" w:rsidRDefault="00E7235C">
            <w:r>
              <w:t>Hydrazine and UDMH Emissions</w:t>
            </w:r>
          </w:p>
        </w:tc>
      </w:tr>
      <w:tr w:rsidR="00E7235C" w14:paraId="06B5FABC" w14:textId="77777777" w:rsidTr="00E7235C">
        <w:trPr>
          <w:trHeight w:val="135"/>
        </w:trPr>
        <w:tc>
          <w:tcPr>
            <w:tcW w:w="25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14:paraId="2746DEB5" w14:textId="77777777" w:rsidR="00E7235C" w:rsidRDefault="00E7235C">
            <w:pPr>
              <w:rPr>
                <w:b/>
              </w:rPr>
            </w:pPr>
            <w:r>
              <w:rPr>
                <w:b/>
              </w:rPr>
              <w:t>Calculations</w:t>
            </w:r>
          </w:p>
        </w:tc>
        <w:tc>
          <w:tcPr>
            <w:tcW w:w="7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2C7CE3" w14:textId="77777777" w:rsidR="00FD6760" w:rsidRPr="005608D8" w:rsidRDefault="00FD6760" w:rsidP="00FD6760">
            <w:r>
              <w:t xml:space="preserve">92% of vapor phase is </w:t>
            </w:r>
            <w:r w:rsidRPr="005608D8">
              <w:t>Dimethyl Hydrazine (1,1-) and 8% is Hydrazine.</w:t>
            </w:r>
          </w:p>
          <w:p w14:paraId="2DBFC00C" w14:textId="77777777" w:rsidR="00FD6760" w:rsidRPr="005608D8" w:rsidRDefault="00FD6760" w:rsidP="00FD6760">
            <w:pPr>
              <w:spacing w:line="253" w:lineRule="exact"/>
              <w:ind w:right="815"/>
            </w:pPr>
            <w:r w:rsidRPr="005608D8">
              <w:t>Estimation based on Tables 6.5 – 6.7 of</w:t>
            </w:r>
            <w:r w:rsidRPr="00724992">
              <w:rPr>
                <w:color w:val="000000"/>
              </w:rPr>
              <w:t xml:space="preserve"> </w:t>
            </w:r>
            <w:r w:rsidRPr="00724992">
              <w:rPr>
                <w:i/>
                <w:iCs/>
                <w:color w:val="000000"/>
              </w:rPr>
              <w:t>Determination of Therm</w:t>
            </w:r>
            <w:r w:rsidRPr="00724992">
              <w:rPr>
                <w:i/>
                <w:iCs/>
                <w:color w:val="000000"/>
                <w:spacing w:val="-2"/>
              </w:rPr>
              <w:t>o</w:t>
            </w:r>
            <w:r w:rsidRPr="00724992">
              <w:rPr>
                <w:i/>
                <w:iCs/>
                <w:color w:val="000000"/>
              </w:rPr>
              <w:t>dynamic</w:t>
            </w:r>
            <w:r w:rsidRPr="00724992">
              <w:rPr>
                <w:i/>
                <w:iCs/>
                <w:color w:val="000000"/>
                <w:spacing w:val="-2"/>
              </w:rPr>
              <w:t xml:space="preserve"> </w:t>
            </w:r>
            <w:r w:rsidRPr="00724992">
              <w:rPr>
                <w:i/>
                <w:iCs/>
                <w:color w:val="000000"/>
              </w:rPr>
              <w:t xml:space="preserve">Properties </w:t>
            </w:r>
            <w:r w:rsidRPr="00724992">
              <w:rPr>
                <w:i/>
                <w:iCs/>
                <w:color w:val="000000"/>
                <w:spacing w:val="-2"/>
              </w:rPr>
              <w:t>o</w:t>
            </w:r>
            <w:r w:rsidRPr="00724992">
              <w:rPr>
                <w:i/>
                <w:iCs/>
                <w:color w:val="000000"/>
              </w:rPr>
              <w:t>f Aerozine-50</w:t>
            </w:r>
          </w:p>
          <w:p w14:paraId="30374CF3" w14:textId="77777777" w:rsidR="00FD6760" w:rsidRDefault="00FD6760" w:rsidP="00FD6760"/>
          <w:p w14:paraId="536530DE" w14:textId="6C108A37" w:rsidR="005608D8" w:rsidRDefault="005608D8" w:rsidP="005608D8">
            <w:r>
              <w:t>UDMH emissions = 92% * 1.526 = 1.404 lbs/yr and 92% x 0.170 = 0.1564 lbs/hr</w:t>
            </w:r>
          </w:p>
          <w:p w14:paraId="51934A74" w14:textId="77777777" w:rsidR="005608D8" w:rsidRDefault="005608D8" w:rsidP="005608D8"/>
          <w:p w14:paraId="548FCFC8" w14:textId="0ED1FD06" w:rsidR="00FD6760" w:rsidRDefault="00FD6760" w:rsidP="00FD6760">
            <w:r>
              <w:t>N2H</w:t>
            </w:r>
            <w:r w:rsidR="005608D8">
              <w:t>4</w:t>
            </w:r>
            <w:r>
              <w:t xml:space="preserve"> emissions = 8% * 1.526 = 0.122 lbs/yr and 8% x 0.170 = 0.0136 lbs/hr</w:t>
            </w:r>
          </w:p>
          <w:p w14:paraId="128801B3" w14:textId="77777777" w:rsidR="00E7235C" w:rsidRDefault="00E7235C" w:rsidP="00724992"/>
        </w:tc>
      </w:tr>
    </w:tbl>
    <w:p w14:paraId="61FC8395" w14:textId="77777777" w:rsidR="000F0FCC" w:rsidRDefault="00D228ED" w:rsidP="00D228ED">
      <w:pPr>
        <w:tabs>
          <w:tab w:val="left" w:pos="900"/>
        </w:tabs>
        <w:rPr>
          <w:kern w:val="0"/>
          <w:sz w:val="18"/>
          <w:szCs w:val="18"/>
        </w:rPr>
      </w:pPr>
      <w:r w:rsidRPr="00D3430F">
        <w:rPr>
          <w:b/>
          <w:kern w:val="0"/>
          <w:sz w:val="18"/>
          <w:szCs w:val="18"/>
        </w:rPr>
        <w:t>Notes:</w:t>
      </w:r>
      <w:r w:rsidRPr="00D3430F">
        <w:rPr>
          <w:kern w:val="0"/>
          <w:sz w:val="18"/>
          <w:szCs w:val="18"/>
        </w:rPr>
        <w:tab/>
      </w:r>
      <w:r w:rsidR="000F0FCC">
        <w:rPr>
          <w:kern w:val="0"/>
          <w:sz w:val="18"/>
          <w:szCs w:val="18"/>
        </w:rPr>
        <w:t xml:space="preserve">hr – hour </w:t>
      </w:r>
    </w:p>
    <w:p w14:paraId="38DB70D0" w14:textId="3E2A8CB6" w:rsidR="00E7235C" w:rsidRDefault="000F0FCC" w:rsidP="000F0FCC">
      <w:pPr>
        <w:tabs>
          <w:tab w:val="left" w:pos="900"/>
        </w:tabs>
        <w:rPr>
          <w:kern w:val="0"/>
          <w:sz w:val="18"/>
          <w:szCs w:val="18"/>
        </w:rPr>
      </w:pPr>
      <w:r>
        <w:rPr>
          <w:kern w:val="0"/>
          <w:sz w:val="18"/>
          <w:szCs w:val="18"/>
        </w:rPr>
        <w:tab/>
      </w:r>
      <w:r w:rsidR="00D228ED">
        <w:rPr>
          <w:kern w:val="0"/>
          <w:sz w:val="18"/>
          <w:szCs w:val="18"/>
        </w:rPr>
        <w:t xml:space="preserve">lbs – pounds </w:t>
      </w:r>
    </w:p>
    <w:p w14:paraId="0164FB96" w14:textId="1A9C2254" w:rsidR="000F0FCC" w:rsidRDefault="000F0FCC">
      <w:pPr>
        <w:tabs>
          <w:tab w:val="left" w:pos="900"/>
        </w:tabs>
        <w:rPr>
          <w:kern w:val="0"/>
          <w:sz w:val="18"/>
          <w:szCs w:val="18"/>
        </w:rPr>
      </w:pPr>
      <w:r>
        <w:rPr>
          <w:kern w:val="0"/>
          <w:sz w:val="18"/>
          <w:szCs w:val="18"/>
        </w:rPr>
        <w:tab/>
        <w:t xml:space="preserve">yr – year </w:t>
      </w:r>
    </w:p>
    <w:p w14:paraId="72DDB05A" w14:textId="32832A18" w:rsidR="005608D8" w:rsidRDefault="005608D8">
      <w:pPr>
        <w:tabs>
          <w:tab w:val="left" w:pos="900"/>
        </w:tabs>
        <w:rPr>
          <w:kern w:val="0"/>
          <w:sz w:val="18"/>
          <w:szCs w:val="18"/>
        </w:rPr>
      </w:pPr>
      <w:r>
        <w:rPr>
          <w:kern w:val="0"/>
          <w:sz w:val="18"/>
          <w:szCs w:val="18"/>
        </w:rPr>
        <w:tab/>
        <w:t xml:space="preserve">UDMH – </w:t>
      </w:r>
      <w:r w:rsidRPr="005608D8">
        <w:rPr>
          <w:kern w:val="0"/>
          <w:sz w:val="18"/>
          <w:szCs w:val="18"/>
        </w:rPr>
        <w:t>Dimethyl Hydrazine (1,1-)</w:t>
      </w:r>
    </w:p>
    <w:p w14:paraId="6CF2A8DE" w14:textId="1E28867E" w:rsidR="005608D8" w:rsidRPr="00724992" w:rsidRDefault="005608D8" w:rsidP="00724992">
      <w:pPr>
        <w:tabs>
          <w:tab w:val="left" w:pos="900"/>
        </w:tabs>
        <w:rPr>
          <w:kern w:val="0"/>
          <w:sz w:val="18"/>
          <w:szCs w:val="18"/>
        </w:rPr>
      </w:pPr>
      <w:r>
        <w:rPr>
          <w:kern w:val="0"/>
          <w:sz w:val="18"/>
          <w:szCs w:val="18"/>
        </w:rPr>
        <w:tab/>
        <w:t>N2H4 – Hydrazine</w:t>
      </w:r>
    </w:p>
    <w:p w14:paraId="55839F12" w14:textId="77777777" w:rsidR="002E03B0" w:rsidRPr="001D07B3" w:rsidRDefault="00977E6F" w:rsidP="00E80D5E">
      <w:pPr>
        <w:pStyle w:val="Heading2"/>
      </w:pPr>
      <w:bookmarkStart w:id="80" w:name="_Toc122623164"/>
      <w:r>
        <w:t xml:space="preserve">Solvent and </w:t>
      </w:r>
      <w:r w:rsidR="002E03B0" w:rsidRPr="001D07B3">
        <w:t>Chemical Usage</w:t>
      </w:r>
      <w:bookmarkEnd w:id="80"/>
    </w:p>
    <w:p w14:paraId="357A68A1" w14:textId="6F92408A" w:rsidR="002E03B0" w:rsidRDefault="002E03B0" w:rsidP="00E94643">
      <w:pPr>
        <w:pStyle w:val="BodyText"/>
      </w:pPr>
      <w:r w:rsidRPr="001D07B3">
        <w:t xml:space="preserve">Minor amounts of individual chemicals are used throughout Vandenberg </w:t>
      </w:r>
      <w:r w:rsidR="004055B1">
        <w:t>SFB</w:t>
      </w:r>
      <w:r w:rsidRPr="001D07B3">
        <w:t xml:space="preserve"> and include the following source </w:t>
      </w:r>
      <w:r w:rsidR="003E62F5" w:rsidRPr="001D07B3">
        <w:t>types</w:t>
      </w:r>
      <w:r w:rsidRPr="001D07B3">
        <w:t>:</w:t>
      </w:r>
    </w:p>
    <w:p w14:paraId="340CC254" w14:textId="5FC60C1A" w:rsidR="002E03B0" w:rsidRPr="00E94643" w:rsidRDefault="002E03B0" w:rsidP="00E94643">
      <w:pPr>
        <w:pStyle w:val="ListParagraph"/>
      </w:pPr>
      <w:r w:rsidRPr="00E94643">
        <w:t>Adhesives and Sealants</w:t>
      </w:r>
    </w:p>
    <w:p w14:paraId="6887E22F" w14:textId="4BCB1F2E" w:rsidR="00093F8B" w:rsidRPr="00E94643" w:rsidRDefault="00093F8B" w:rsidP="00E94643">
      <w:pPr>
        <w:pStyle w:val="ListParagraph"/>
      </w:pPr>
      <w:r w:rsidRPr="00E94643">
        <w:t>Concrete Bonding/Curing</w:t>
      </w:r>
    </w:p>
    <w:p w14:paraId="6D7AA73D" w14:textId="4A780A77" w:rsidR="00093F8B" w:rsidRPr="00E94643" w:rsidRDefault="00093F8B" w:rsidP="00E94643">
      <w:pPr>
        <w:pStyle w:val="ListParagraph"/>
      </w:pPr>
      <w:r w:rsidRPr="00E94643">
        <w:t>General Surface Coatings</w:t>
      </w:r>
    </w:p>
    <w:p w14:paraId="156EC147" w14:textId="7A366080" w:rsidR="00093F8B" w:rsidRPr="00E94643" w:rsidRDefault="00093F8B" w:rsidP="00E94643">
      <w:pPr>
        <w:pStyle w:val="ListParagraph"/>
      </w:pPr>
      <w:r w:rsidRPr="00E94643">
        <w:t>Miscellaneous Products</w:t>
      </w:r>
    </w:p>
    <w:p w14:paraId="54F98CD8" w14:textId="776BB37B" w:rsidR="00093F8B" w:rsidRPr="00E94643" w:rsidRDefault="00093F8B" w:rsidP="00E94643">
      <w:pPr>
        <w:pStyle w:val="ListParagraph"/>
      </w:pPr>
      <w:r w:rsidRPr="00E94643">
        <w:t xml:space="preserve">Solvent </w:t>
      </w:r>
      <w:r w:rsidR="005608D8">
        <w:t>–</w:t>
      </w:r>
      <w:r w:rsidR="005608D8" w:rsidRPr="00E94643">
        <w:t xml:space="preserve"> </w:t>
      </w:r>
      <w:r w:rsidRPr="00E94643">
        <w:t>Rinse Degreasing</w:t>
      </w:r>
    </w:p>
    <w:p w14:paraId="049D2253" w14:textId="79D16AB8" w:rsidR="002E03B0" w:rsidRPr="00E94643" w:rsidRDefault="003E62F5" w:rsidP="00E94643">
      <w:pPr>
        <w:pStyle w:val="ListParagraph"/>
      </w:pPr>
      <w:r w:rsidRPr="00E94643">
        <w:lastRenderedPageBreak/>
        <w:t>Solvent Cold Degreas</w:t>
      </w:r>
      <w:r w:rsidR="003459C0" w:rsidRPr="00E94643">
        <w:t>er</w:t>
      </w:r>
    </w:p>
    <w:p w14:paraId="1B3A7431" w14:textId="71F80A8E" w:rsidR="007150FC" w:rsidRPr="00E94643" w:rsidRDefault="007150FC" w:rsidP="00E94643">
      <w:pPr>
        <w:pStyle w:val="ListParagraph"/>
      </w:pPr>
      <w:r w:rsidRPr="00E94643">
        <w:t xml:space="preserve">Solvent Wipe Cleaning </w:t>
      </w:r>
    </w:p>
    <w:p w14:paraId="2C882B75" w14:textId="1A9BE68D" w:rsidR="002E03B0" w:rsidRPr="00E94643" w:rsidRDefault="00994543" w:rsidP="00E94643">
      <w:pPr>
        <w:pStyle w:val="ListParagraph"/>
      </w:pPr>
      <w:r w:rsidRPr="00E94643">
        <w:t xml:space="preserve">Solvent </w:t>
      </w:r>
      <w:r w:rsidR="000F0FCC">
        <w:rPr>
          <w:sz w:val="18"/>
          <w:szCs w:val="18"/>
        </w:rPr>
        <w:t>–</w:t>
      </w:r>
      <w:r w:rsidRPr="00E94643">
        <w:t xml:space="preserve"> </w:t>
      </w:r>
      <w:r w:rsidR="002E03B0" w:rsidRPr="00E94643">
        <w:t xml:space="preserve">Miscellaneous </w:t>
      </w:r>
      <w:r w:rsidRPr="00E94643">
        <w:t>Use</w:t>
      </w:r>
    </w:p>
    <w:p w14:paraId="089AFE33" w14:textId="4580F621" w:rsidR="00D0281C" w:rsidRPr="00544422" w:rsidRDefault="00D63B51" w:rsidP="00E94643">
      <w:pPr>
        <w:pStyle w:val="BodyText"/>
      </w:pPr>
      <w:r w:rsidRPr="003B6DB6">
        <w:t>C</w:t>
      </w:r>
      <w:r w:rsidR="004804BE" w:rsidRPr="003B6DB6">
        <w:t xml:space="preserve">hemical use is tracked through the Vandenberg </w:t>
      </w:r>
      <w:r w:rsidR="004055B1">
        <w:t>SFB</w:t>
      </w:r>
      <w:r w:rsidR="004804BE" w:rsidRPr="003B6DB6">
        <w:t xml:space="preserve"> </w:t>
      </w:r>
      <w:r w:rsidR="004804BE" w:rsidRPr="00544422">
        <w:t xml:space="preserve">hazardous materials pharmacy (HazMart). </w:t>
      </w:r>
      <w:r w:rsidR="002D3C72">
        <w:t>A</w:t>
      </w:r>
      <w:r w:rsidR="00F00D14" w:rsidRPr="00544422">
        <w:t xml:space="preserve"> barcode is issued for each </w:t>
      </w:r>
      <w:r w:rsidR="009909C8">
        <w:t xml:space="preserve">product </w:t>
      </w:r>
      <w:r w:rsidR="00EA2056">
        <w:t xml:space="preserve">to be </w:t>
      </w:r>
      <w:r w:rsidR="0039166F">
        <w:t xml:space="preserve">used </w:t>
      </w:r>
      <w:r w:rsidR="009909C8">
        <w:t xml:space="preserve">at Vandenberg </w:t>
      </w:r>
      <w:r w:rsidR="004055B1">
        <w:t>SFB</w:t>
      </w:r>
      <w:r w:rsidR="009909C8">
        <w:t>.</w:t>
      </w:r>
      <w:r w:rsidR="00F00D14" w:rsidRPr="00544422">
        <w:t xml:space="preserve"> After a </w:t>
      </w:r>
      <w:r w:rsidR="00233A66" w:rsidRPr="00544422">
        <w:t>product</w:t>
      </w:r>
      <w:r w:rsidR="00F00D14" w:rsidRPr="00544422">
        <w:t xml:space="preserve"> has been used, HazMart depletes the barcode for that </w:t>
      </w:r>
      <w:r w:rsidR="00233A66" w:rsidRPr="00544422">
        <w:t>product</w:t>
      </w:r>
      <w:r w:rsidR="00F00D14" w:rsidRPr="00544422">
        <w:t xml:space="preserve">. </w:t>
      </w:r>
      <w:r w:rsidR="00D0281C" w:rsidRPr="00544422">
        <w:rPr>
          <w:szCs w:val="24"/>
        </w:rPr>
        <w:t xml:space="preserve">At the end of the month, </w:t>
      </w:r>
      <w:r w:rsidR="008D7C12" w:rsidRPr="00544422">
        <w:rPr>
          <w:szCs w:val="24"/>
        </w:rPr>
        <w:t>HazMart</w:t>
      </w:r>
      <w:r w:rsidR="00D0281C" w:rsidRPr="00544422">
        <w:rPr>
          <w:szCs w:val="24"/>
        </w:rPr>
        <w:t xml:space="preserve"> runs a report of all </w:t>
      </w:r>
      <w:r w:rsidR="00233A66" w:rsidRPr="00544422">
        <w:rPr>
          <w:szCs w:val="24"/>
        </w:rPr>
        <w:t>products</w:t>
      </w:r>
      <w:r w:rsidR="00D0281C" w:rsidRPr="00544422">
        <w:rPr>
          <w:szCs w:val="24"/>
        </w:rPr>
        <w:t xml:space="preserve"> </w:t>
      </w:r>
      <w:r w:rsidR="00233A66" w:rsidRPr="00544422">
        <w:rPr>
          <w:szCs w:val="24"/>
        </w:rPr>
        <w:t>depleted during the month.</w:t>
      </w:r>
      <w:r w:rsidR="00EA2056">
        <w:rPr>
          <w:szCs w:val="24"/>
        </w:rPr>
        <w:t xml:space="preserve"> The data contained in the monthly report is used to calculate emissions.</w:t>
      </w:r>
    </w:p>
    <w:p w14:paraId="28E35096" w14:textId="7B5EC86B" w:rsidR="00795722" w:rsidRPr="00544422" w:rsidRDefault="002E03B0" w:rsidP="00E94643">
      <w:pPr>
        <w:pStyle w:val="BodyText"/>
      </w:pPr>
      <w:r w:rsidRPr="00544422">
        <w:t xml:space="preserve">The chemical speciation </w:t>
      </w:r>
      <w:r w:rsidR="007C3C60">
        <w:t>f</w:t>
      </w:r>
      <w:r w:rsidRPr="00544422">
        <w:t xml:space="preserve">or the products </w:t>
      </w:r>
      <w:r w:rsidR="007C3C60">
        <w:t>is</w:t>
      </w:r>
      <w:r w:rsidRPr="00544422">
        <w:t xml:space="preserve"> obtained from </w:t>
      </w:r>
      <w:r w:rsidR="00933B55">
        <w:t>M</w:t>
      </w:r>
      <w:r w:rsidR="00DA2175">
        <w:t xml:space="preserve">aterial </w:t>
      </w:r>
      <w:r w:rsidR="004B1D44">
        <w:t>SDSs</w:t>
      </w:r>
      <w:r w:rsidR="00B1319D" w:rsidRPr="00544422">
        <w:t xml:space="preserve"> </w:t>
      </w:r>
      <w:r w:rsidR="007C3C60">
        <w:t>provided in the ATEI</w:t>
      </w:r>
      <w:r w:rsidR="00685CE9">
        <w:t>P</w:t>
      </w:r>
      <w:r w:rsidR="00B1319D" w:rsidRPr="00544422">
        <w:t>.</w:t>
      </w:r>
      <w:r w:rsidRPr="00544422">
        <w:t xml:space="preserve"> The chemical speciation (in percent </w:t>
      </w:r>
      <w:r w:rsidR="002B740F" w:rsidRPr="00544422">
        <w:t>weight</w:t>
      </w:r>
      <w:r w:rsidRPr="00544422">
        <w:t xml:space="preserve">) </w:t>
      </w:r>
      <w:r w:rsidR="00AF32FB" w:rsidRPr="00544422">
        <w:t>is</w:t>
      </w:r>
      <w:r w:rsidRPr="00544422">
        <w:t xml:space="preserve"> then multiplied by the </w:t>
      </w:r>
      <w:r w:rsidR="00977110">
        <w:t xml:space="preserve">weight of </w:t>
      </w:r>
      <w:r w:rsidRPr="00544422">
        <w:t>product</w:t>
      </w:r>
      <w:r w:rsidR="00977110">
        <w:t xml:space="preserve"> used</w:t>
      </w:r>
      <w:r w:rsidRPr="00544422">
        <w:t xml:space="preserve">. </w:t>
      </w:r>
      <w:r w:rsidR="00EB2609" w:rsidRPr="00544422">
        <w:t xml:space="preserve">All </w:t>
      </w:r>
      <w:r w:rsidR="00041305">
        <w:t xml:space="preserve">VOCs in </w:t>
      </w:r>
      <w:r w:rsidR="0062266F" w:rsidRPr="00544422">
        <w:t>products</w:t>
      </w:r>
      <w:r w:rsidR="00EB2609" w:rsidRPr="00544422">
        <w:t xml:space="preserve"> are assumed to be fully emitted. </w:t>
      </w:r>
      <w:r w:rsidR="00323AA5">
        <w:t>Maximum hourly emissions for c</w:t>
      </w:r>
      <w:r w:rsidR="00323AA5" w:rsidRPr="00323AA5">
        <w:t xml:space="preserve">hemical usage </w:t>
      </w:r>
      <w:r w:rsidR="00041305">
        <w:t>are</w:t>
      </w:r>
      <w:r w:rsidR="00323AA5" w:rsidRPr="00323AA5">
        <w:t xml:space="preserve"> calculated by assuming the maximum monthly usage divided by 21.7</w:t>
      </w:r>
      <w:r w:rsidR="000937B2">
        <w:t xml:space="preserve">, the average number of </w:t>
      </w:r>
      <w:r w:rsidR="009F1B41">
        <w:t>workdays</w:t>
      </w:r>
      <w:r w:rsidR="000937B2">
        <w:t xml:space="preserve"> in a month. As a conservative approach, it was assumed that a day’s work was done in </w:t>
      </w:r>
      <w:r w:rsidR="001A79CB">
        <w:t xml:space="preserve">1 </w:t>
      </w:r>
      <w:r w:rsidR="000937B2">
        <w:t>hour</w:t>
      </w:r>
      <w:r w:rsidR="000937B2" w:rsidRPr="000F1490">
        <w:t>.</w:t>
      </w:r>
      <w:r w:rsidR="000937B2">
        <w:t xml:space="preserve">  </w:t>
      </w:r>
    </w:p>
    <w:p w14:paraId="50E2AEB5" w14:textId="017C5201" w:rsidR="001115A3" w:rsidRPr="00544422" w:rsidRDefault="002E03B0" w:rsidP="00E94643">
      <w:pPr>
        <w:pStyle w:val="BodyText"/>
      </w:pPr>
      <w:r w:rsidRPr="00544422">
        <w:t xml:space="preserve">In instances where </w:t>
      </w:r>
      <w:r w:rsidR="00DB4F45" w:rsidRPr="00544422">
        <w:t xml:space="preserve">transfer efficiencies </w:t>
      </w:r>
      <w:r w:rsidR="00277F2D">
        <w:t>are applicable</w:t>
      </w:r>
      <w:r w:rsidR="00DB4F45" w:rsidRPr="00544422">
        <w:t>,</w:t>
      </w:r>
      <w:r w:rsidRPr="00544422">
        <w:t xml:space="preserve"> a factor </w:t>
      </w:r>
      <w:r w:rsidR="00675C26" w:rsidRPr="00544422">
        <w:t xml:space="preserve">based on the </w:t>
      </w:r>
      <w:r w:rsidR="009F1B41">
        <w:t>application method</w:t>
      </w:r>
      <w:r w:rsidR="00675C26" w:rsidRPr="00544422">
        <w:t xml:space="preserve"> </w:t>
      </w:r>
      <w:r w:rsidR="00277F2D">
        <w:t>was</w:t>
      </w:r>
      <w:r w:rsidRPr="00544422">
        <w:t xml:space="preserve"> applied to the calculation. </w:t>
      </w:r>
      <w:r w:rsidR="004B1D44">
        <w:fldChar w:fldCharType="begin"/>
      </w:r>
      <w:r w:rsidR="004B1D44">
        <w:instrText xml:space="preserve"> REF _Ref71706690 \h </w:instrText>
      </w:r>
      <w:r w:rsidR="004B1D44">
        <w:fldChar w:fldCharType="separate"/>
      </w:r>
      <w:r w:rsidR="004B1D44">
        <w:t xml:space="preserve">Table </w:t>
      </w:r>
      <w:r w:rsidR="004B1D44">
        <w:rPr>
          <w:noProof/>
        </w:rPr>
        <w:t>3.12</w:t>
      </w:r>
      <w:r w:rsidR="004B1D44">
        <w:noBreakHyphen/>
      </w:r>
      <w:r w:rsidR="004B1D44">
        <w:rPr>
          <w:noProof/>
        </w:rPr>
        <w:t>1</w:t>
      </w:r>
      <w:r w:rsidR="004B1D44">
        <w:fldChar w:fldCharType="end"/>
      </w:r>
      <w:r w:rsidR="004B1D44">
        <w:t xml:space="preserve"> </w:t>
      </w:r>
      <w:r w:rsidR="001115A3" w:rsidRPr="00544422">
        <w:t xml:space="preserve">lists the </w:t>
      </w:r>
      <w:r w:rsidR="00675C26" w:rsidRPr="00544422">
        <w:t xml:space="preserve">common </w:t>
      </w:r>
      <w:r w:rsidR="00DB4F45" w:rsidRPr="00544422">
        <w:t>transfer efficiencies</w:t>
      </w:r>
      <w:r w:rsidR="001115A3" w:rsidRPr="00544422">
        <w:t xml:space="preserve"> </w:t>
      </w:r>
      <w:r w:rsidR="00895D86" w:rsidRPr="00544422">
        <w:t>based on historical</w:t>
      </w:r>
      <w:r w:rsidR="007556A3" w:rsidRPr="00544422">
        <w:t xml:space="preserve"> data</w:t>
      </w:r>
      <w:r w:rsidR="007F7EB6" w:rsidRPr="00544422">
        <w:t>.</w:t>
      </w:r>
      <w:r w:rsidR="009D123D" w:rsidRPr="00544422">
        <w:t xml:space="preserve">  </w:t>
      </w:r>
    </w:p>
    <w:p w14:paraId="168E2634" w14:textId="1E2CCA75" w:rsidR="0092415A" w:rsidRPr="00147272" w:rsidRDefault="00C00E84" w:rsidP="00C00E84">
      <w:pPr>
        <w:pStyle w:val="Caption"/>
      </w:pPr>
      <w:bookmarkStart w:id="81" w:name="_Toc71794239"/>
      <w:bookmarkStart w:id="82" w:name="_Ref71706690"/>
      <w:r>
        <w:t xml:space="preserve">Table </w:t>
      </w:r>
      <w:r w:rsidR="00496BED">
        <w:fldChar w:fldCharType="begin"/>
      </w:r>
      <w:r>
        <w:instrText xml:space="preserve"> STYLEREF 2 \s </w:instrText>
      </w:r>
      <w:r w:rsidR="00496BED">
        <w:fldChar w:fldCharType="separate"/>
      </w:r>
      <w:r w:rsidR="008A4EF0">
        <w:rPr>
          <w:noProof/>
        </w:rPr>
        <w:t>3.12</w:t>
      </w:r>
      <w:r w:rsidR="00496BED">
        <w:fldChar w:fldCharType="end"/>
      </w:r>
      <w:r>
        <w:noBreakHyphen/>
      </w:r>
      <w:r w:rsidR="00496BED">
        <w:fldChar w:fldCharType="begin"/>
      </w:r>
      <w:r>
        <w:instrText xml:space="preserve"> SEQ Table \* ARABIC \s 2 </w:instrText>
      </w:r>
      <w:r w:rsidR="00496BED">
        <w:fldChar w:fldCharType="separate"/>
      </w:r>
      <w:r w:rsidR="008A4EF0">
        <w:rPr>
          <w:noProof/>
        </w:rPr>
        <w:t>1</w:t>
      </w:r>
      <w:bookmarkEnd w:id="81"/>
      <w:r w:rsidR="00496BED">
        <w:fldChar w:fldCharType="end"/>
      </w:r>
      <w:bookmarkEnd w:id="82"/>
    </w:p>
    <w:p w14:paraId="665C5668" w14:textId="77777777" w:rsidR="00D140F2" w:rsidRPr="00D3430F" w:rsidRDefault="0092415A" w:rsidP="00D3430F">
      <w:pPr>
        <w:jc w:val="center"/>
        <w:rPr>
          <w:b/>
          <w:bCs/>
          <w:kern w:val="0"/>
        </w:rPr>
      </w:pPr>
      <w:r w:rsidRPr="00D3430F">
        <w:rPr>
          <w:b/>
          <w:bCs/>
          <w:kern w:val="0"/>
        </w:rPr>
        <w:t xml:space="preserve">Chemical Use </w:t>
      </w:r>
      <w:r w:rsidR="007556A3" w:rsidRPr="00D3430F">
        <w:rPr>
          <w:b/>
          <w:bCs/>
          <w:kern w:val="0"/>
        </w:rPr>
        <w:t>Transfer Efficiency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2970"/>
        <w:gridCol w:w="1080"/>
        <w:gridCol w:w="3960"/>
      </w:tblGrid>
      <w:tr w:rsidR="00C40C09" w:rsidRPr="0065046C" w14:paraId="02951F63" w14:textId="77777777" w:rsidTr="001A79CB">
        <w:trPr>
          <w:trHeight w:val="575"/>
          <w:jc w:val="center"/>
        </w:trPr>
        <w:tc>
          <w:tcPr>
            <w:tcW w:w="1350" w:type="dxa"/>
            <w:shd w:val="clear" w:color="auto" w:fill="BFBFBF"/>
            <w:vAlign w:val="center"/>
          </w:tcPr>
          <w:p w14:paraId="7F6BB27D" w14:textId="77777777" w:rsidR="00C40C09" w:rsidRPr="0065046C" w:rsidRDefault="00C40C09" w:rsidP="00A17A75">
            <w:pPr>
              <w:autoSpaceDE w:val="0"/>
              <w:autoSpaceDN w:val="0"/>
              <w:adjustRightInd w:val="0"/>
              <w:jc w:val="center"/>
              <w:rPr>
                <w:b/>
                <w:kern w:val="0"/>
              </w:rPr>
            </w:pPr>
            <w:r w:rsidRPr="0065046C">
              <w:rPr>
                <w:b/>
                <w:kern w:val="0"/>
              </w:rPr>
              <w:t>Transfer Efficiency</w:t>
            </w:r>
          </w:p>
        </w:tc>
        <w:tc>
          <w:tcPr>
            <w:tcW w:w="2970" w:type="dxa"/>
            <w:shd w:val="clear" w:color="auto" w:fill="BFBFBF"/>
            <w:vAlign w:val="center"/>
          </w:tcPr>
          <w:p w14:paraId="61AB5607" w14:textId="77777777" w:rsidR="00985312" w:rsidRDefault="00150F8C" w:rsidP="00985312">
            <w:pPr>
              <w:autoSpaceDE w:val="0"/>
              <w:autoSpaceDN w:val="0"/>
              <w:adjustRightInd w:val="0"/>
              <w:jc w:val="center"/>
              <w:rPr>
                <w:b/>
                <w:kern w:val="0"/>
              </w:rPr>
            </w:pPr>
            <w:r>
              <w:rPr>
                <w:b/>
                <w:kern w:val="0"/>
              </w:rPr>
              <w:t>T</w:t>
            </w:r>
            <w:r w:rsidR="00913DFE" w:rsidRPr="00913DFE">
              <w:rPr>
                <w:b/>
                <w:kern w:val="0"/>
              </w:rPr>
              <w:t xml:space="preserve">ransfer </w:t>
            </w:r>
            <w:r>
              <w:rPr>
                <w:b/>
                <w:kern w:val="0"/>
              </w:rPr>
              <w:t>E</w:t>
            </w:r>
            <w:r w:rsidR="00913DFE" w:rsidRPr="00913DFE">
              <w:rPr>
                <w:b/>
                <w:kern w:val="0"/>
              </w:rPr>
              <w:t xml:space="preserve">fficiency </w:t>
            </w:r>
            <w:r>
              <w:rPr>
                <w:b/>
                <w:kern w:val="0"/>
              </w:rPr>
              <w:t>B</w:t>
            </w:r>
            <w:r w:rsidR="00913DFE" w:rsidRPr="00913DFE">
              <w:rPr>
                <w:b/>
                <w:kern w:val="0"/>
              </w:rPr>
              <w:t>asis</w:t>
            </w:r>
          </w:p>
        </w:tc>
        <w:tc>
          <w:tcPr>
            <w:tcW w:w="1080" w:type="dxa"/>
            <w:shd w:val="clear" w:color="auto" w:fill="BFBFBF"/>
            <w:vAlign w:val="center"/>
          </w:tcPr>
          <w:p w14:paraId="051024B0" w14:textId="77777777" w:rsidR="00C40C09" w:rsidRPr="0065046C" w:rsidRDefault="00C40C09" w:rsidP="00A17A75">
            <w:pPr>
              <w:autoSpaceDE w:val="0"/>
              <w:autoSpaceDN w:val="0"/>
              <w:adjustRightInd w:val="0"/>
              <w:jc w:val="center"/>
              <w:rPr>
                <w:b/>
                <w:kern w:val="0"/>
              </w:rPr>
            </w:pPr>
            <w:r w:rsidRPr="0065046C">
              <w:rPr>
                <w:b/>
                <w:kern w:val="0"/>
              </w:rPr>
              <w:t>Factor</w:t>
            </w:r>
          </w:p>
        </w:tc>
        <w:tc>
          <w:tcPr>
            <w:tcW w:w="3960" w:type="dxa"/>
            <w:shd w:val="clear" w:color="auto" w:fill="BFBFBF"/>
            <w:vAlign w:val="center"/>
          </w:tcPr>
          <w:p w14:paraId="575C14C1" w14:textId="77777777" w:rsidR="00C40C09" w:rsidRPr="0065046C" w:rsidRDefault="00C40C09" w:rsidP="00A17A75">
            <w:pPr>
              <w:autoSpaceDE w:val="0"/>
              <w:autoSpaceDN w:val="0"/>
              <w:adjustRightInd w:val="0"/>
              <w:jc w:val="center"/>
              <w:rPr>
                <w:b/>
                <w:kern w:val="0"/>
              </w:rPr>
            </w:pPr>
            <w:r>
              <w:rPr>
                <w:b/>
                <w:kern w:val="0"/>
              </w:rPr>
              <w:t>Source Type</w:t>
            </w:r>
          </w:p>
        </w:tc>
      </w:tr>
      <w:tr w:rsidR="00C40C09" w:rsidRPr="0065046C" w14:paraId="0D2D1793" w14:textId="77777777" w:rsidTr="001A79CB">
        <w:trPr>
          <w:trHeight w:val="332"/>
          <w:jc w:val="center"/>
        </w:trPr>
        <w:tc>
          <w:tcPr>
            <w:tcW w:w="1350" w:type="dxa"/>
            <w:vAlign w:val="center"/>
          </w:tcPr>
          <w:p w14:paraId="2DE1C254" w14:textId="7A9E44F8" w:rsidR="00C40C09" w:rsidRPr="0065046C" w:rsidRDefault="00C40C09" w:rsidP="00724992">
            <w:pPr>
              <w:jc w:val="center"/>
            </w:pPr>
            <w:r w:rsidRPr="0065046C">
              <w:t>9</w:t>
            </w:r>
            <w:r w:rsidR="00724992">
              <w:t>9</w:t>
            </w:r>
            <w:r w:rsidRPr="0065046C">
              <w:t>%</w:t>
            </w:r>
          </w:p>
        </w:tc>
        <w:tc>
          <w:tcPr>
            <w:tcW w:w="2970" w:type="dxa"/>
            <w:vAlign w:val="center"/>
          </w:tcPr>
          <w:p w14:paraId="48E8CE2F" w14:textId="77777777" w:rsidR="00C40C09" w:rsidRPr="0083612E" w:rsidRDefault="008151DE" w:rsidP="008A4EF0">
            <w:pPr>
              <w:autoSpaceDE w:val="0"/>
              <w:autoSpaceDN w:val="0"/>
              <w:adjustRightInd w:val="0"/>
              <w:jc w:val="center"/>
              <w:rPr>
                <w:kern w:val="0"/>
              </w:rPr>
            </w:pPr>
            <w:r w:rsidRPr="0083612E">
              <w:t>H</w:t>
            </w:r>
            <w:r w:rsidR="00AB5665" w:rsidRPr="0083612E">
              <w:t>and rolled or brushed</w:t>
            </w:r>
          </w:p>
        </w:tc>
        <w:tc>
          <w:tcPr>
            <w:tcW w:w="1080" w:type="dxa"/>
            <w:vAlign w:val="center"/>
          </w:tcPr>
          <w:p w14:paraId="263ABE5D" w14:textId="0A75ABD2" w:rsidR="00C40C09" w:rsidRPr="0065046C" w:rsidRDefault="00C40C09" w:rsidP="00724992">
            <w:pPr>
              <w:jc w:val="center"/>
            </w:pPr>
            <w:r w:rsidRPr="0065046C">
              <w:t>0.9</w:t>
            </w:r>
            <w:r w:rsidR="009F1B41">
              <w:t>9</w:t>
            </w:r>
          </w:p>
        </w:tc>
        <w:tc>
          <w:tcPr>
            <w:tcW w:w="3960" w:type="dxa"/>
            <w:vAlign w:val="center"/>
          </w:tcPr>
          <w:p w14:paraId="36A5AEBB" w14:textId="375FB090" w:rsidR="00C40C09" w:rsidRPr="0065046C" w:rsidRDefault="00C40C09" w:rsidP="00724992">
            <w:pPr>
              <w:jc w:val="center"/>
            </w:pPr>
            <w:r w:rsidRPr="0065046C">
              <w:t>Adhesives/Sealants</w:t>
            </w:r>
          </w:p>
        </w:tc>
      </w:tr>
      <w:tr w:rsidR="00C40C09" w:rsidRPr="001D07B3" w14:paraId="0840CB11" w14:textId="77777777" w:rsidTr="001A79CB">
        <w:trPr>
          <w:trHeight w:val="350"/>
          <w:jc w:val="center"/>
        </w:trPr>
        <w:tc>
          <w:tcPr>
            <w:tcW w:w="1350" w:type="dxa"/>
            <w:vAlign w:val="center"/>
          </w:tcPr>
          <w:p w14:paraId="15EE1B80" w14:textId="00690402" w:rsidR="00C40C09" w:rsidRPr="0065046C" w:rsidRDefault="00724992" w:rsidP="00724992">
            <w:pPr>
              <w:jc w:val="center"/>
            </w:pPr>
            <w:r>
              <w:t>99</w:t>
            </w:r>
            <w:r w:rsidR="00C40C09" w:rsidRPr="0065046C">
              <w:t>%</w:t>
            </w:r>
          </w:p>
        </w:tc>
        <w:tc>
          <w:tcPr>
            <w:tcW w:w="2970" w:type="dxa"/>
            <w:vAlign w:val="center"/>
          </w:tcPr>
          <w:p w14:paraId="6AA1C0B5" w14:textId="77777777" w:rsidR="00C40C09" w:rsidRPr="0083612E" w:rsidRDefault="008151DE" w:rsidP="008A4EF0">
            <w:pPr>
              <w:autoSpaceDE w:val="0"/>
              <w:autoSpaceDN w:val="0"/>
              <w:adjustRightInd w:val="0"/>
              <w:jc w:val="center"/>
              <w:rPr>
                <w:kern w:val="0"/>
              </w:rPr>
            </w:pPr>
            <w:r w:rsidRPr="0083612E">
              <w:t>H</w:t>
            </w:r>
            <w:r w:rsidR="00AB5665" w:rsidRPr="0083612E">
              <w:t>and rolled or brushed</w:t>
            </w:r>
          </w:p>
        </w:tc>
        <w:tc>
          <w:tcPr>
            <w:tcW w:w="1080" w:type="dxa"/>
            <w:vAlign w:val="center"/>
          </w:tcPr>
          <w:p w14:paraId="5A6ADD55" w14:textId="57CB64B1" w:rsidR="00C40C09" w:rsidRPr="0065046C" w:rsidRDefault="00C40C09" w:rsidP="00724992">
            <w:pPr>
              <w:jc w:val="center"/>
            </w:pPr>
            <w:r w:rsidRPr="0065046C">
              <w:t>0.</w:t>
            </w:r>
            <w:r w:rsidR="009F1B41">
              <w:t>9</w:t>
            </w:r>
            <w:r w:rsidR="00724992">
              <w:t>9</w:t>
            </w:r>
          </w:p>
        </w:tc>
        <w:tc>
          <w:tcPr>
            <w:tcW w:w="3960" w:type="dxa"/>
            <w:vAlign w:val="center"/>
          </w:tcPr>
          <w:p w14:paraId="50B9F034" w14:textId="77777777" w:rsidR="00C40C09" w:rsidRPr="0065046C" w:rsidRDefault="00C40C09" w:rsidP="00724992">
            <w:pPr>
              <w:jc w:val="center"/>
            </w:pPr>
            <w:r w:rsidRPr="0065046C">
              <w:t>Concrete Bonding/Curing &amp; General Surface Coating</w:t>
            </w:r>
          </w:p>
        </w:tc>
      </w:tr>
    </w:tbl>
    <w:p w14:paraId="38BB0C4A" w14:textId="77777777" w:rsidR="00A71D91" w:rsidRPr="00A71D91" w:rsidRDefault="00A71D91" w:rsidP="00E94643">
      <w:pPr>
        <w:pStyle w:val="BodyText"/>
      </w:pPr>
    </w:p>
    <w:p w14:paraId="18ACB1D8" w14:textId="7FA568AE" w:rsidR="00A71D91" w:rsidRPr="009C0969" w:rsidRDefault="00A71D91" w:rsidP="00E94643">
      <w:pPr>
        <w:pStyle w:val="BodyText"/>
        <w:rPr>
          <w:spacing w:val="-4"/>
          <w:sz w:val="20"/>
          <w:szCs w:val="20"/>
        </w:rPr>
      </w:pPr>
      <w:r w:rsidRPr="009C0969">
        <w:rPr>
          <w:spacing w:val="-4"/>
        </w:rPr>
        <w:t>Emissions calculation for solvent and chemical usage is provided in Appendix C, Calculation ID 1</w:t>
      </w:r>
      <w:r w:rsidR="00277F2D">
        <w:rPr>
          <w:spacing w:val="-4"/>
        </w:rPr>
        <w:t>2</w:t>
      </w:r>
      <w:r w:rsidRPr="009C0969">
        <w:rPr>
          <w:spacing w:val="-4"/>
        </w:rPr>
        <w:t>.</w:t>
      </w:r>
    </w:p>
    <w:p w14:paraId="342F6311" w14:textId="77777777" w:rsidR="006648DB" w:rsidRPr="001D07B3" w:rsidRDefault="006648DB" w:rsidP="00E80D5E">
      <w:pPr>
        <w:pStyle w:val="Heading2"/>
      </w:pPr>
      <w:bookmarkStart w:id="83" w:name="_Toc122623165"/>
      <w:r w:rsidRPr="001D07B3">
        <w:t>Storage tanks</w:t>
      </w:r>
      <w:bookmarkEnd w:id="83"/>
    </w:p>
    <w:p w14:paraId="18F8547A" w14:textId="5F8233A1" w:rsidR="006648DB" w:rsidRPr="001D07B3" w:rsidRDefault="006648DB" w:rsidP="00E94643">
      <w:pPr>
        <w:pStyle w:val="BodyText"/>
      </w:pPr>
      <w:r w:rsidRPr="00AC7920">
        <w:t>This source category addresses the losses of organic products through the breather vents of organic liquid storage tanks. These losses occur when the pressure of the vapor space above the organic liquid exceeds the pressure settings of the breather vents. Diurnal changes in temperature (</w:t>
      </w:r>
      <w:r w:rsidR="00F1306C">
        <w:t>“</w:t>
      </w:r>
      <w:r w:rsidRPr="00AC7920">
        <w:t>breathing losses</w:t>
      </w:r>
      <w:r w:rsidR="00F1306C">
        <w:t>”</w:t>
      </w:r>
      <w:r w:rsidRPr="00AC7920">
        <w:t xml:space="preserve">) and changes in liquid height from filling and emptying operations </w:t>
      </w:r>
      <w:r w:rsidR="00F1306C" w:rsidRPr="00AC7920">
        <w:t>(</w:t>
      </w:r>
      <w:r w:rsidR="00F1306C">
        <w:t>“</w:t>
      </w:r>
      <w:r w:rsidRPr="00AC7920">
        <w:t>working losses</w:t>
      </w:r>
      <w:r w:rsidR="00F1306C">
        <w:t>”</w:t>
      </w:r>
      <w:r w:rsidRPr="00AC7920">
        <w:t xml:space="preserve">) contribute to the increases or decreases in vapor pressure. </w:t>
      </w:r>
      <w:r w:rsidR="006075F0">
        <w:t>D</w:t>
      </w:r>
      <w:r w:rsidRPr="00AC7920">
        <w:t>ensity and composition of the organic vapor depend upon the vapor pressure of the organic liquid constituents</w:t>
      </w:r>
      <w:r w:rsidRPr="001D07B3">
        <w:t>.</w:t>
      </w:r>
    </w:p>
    <w:p w14:paraId="7F64F2E5" w14:textId="7EA7C8FF" w:rsidR="006648DB" w:rsidRPr="001D07B3" w:rsidRDefault="00DA0C04" w:rsidP="00E94643">
      <w:pPr>
        <w:pStyle w:val="BodyText"/>
      </w:pPr>
      <w:r w:rsidRPr="00715ABB">
        <w:t>Air Program Information Management System</w:t>
      </w:r>
      <w:r>
        <w:t xml:space="preserve"> (APIMS) was used to calculate TAC emissions from gasoline storage tanks. </w:t>
      </w:r>
      <w:r w:rsidR="0083612E">
        <w:t>E</w:t>
      </w:r>
      <w:r w:rsidR="006648DB">
        <w:t>mission</w:t>
      </w:r>
      <w:r w:rsidR="0083612E">
        <w:t>s</w:t>
      </w:r>
      <w:r w:rsidR="006648DB" w:rsidRPr="001D07B3">
        <w:t xml:space="preserve"> calculation for storage tanks </w:t>
      </w:r>
      <w:r w:rsidR="006648DB">
        <w:t>is provided</w:t>
      </w:r>
      <w:r w:rsidR="006648DB" w:rsidRPr="001D07B3">
        <w:t xml:space="preserve"> in Appendix C, Calculation </w:t>
      </w:r>
      <w:r w:rsidR="0083612E">
        <w:t>ID 1</w:t>
      </w:r>
      <w:r w:rsidR="00277F2D">
        <w:t>3</w:t>
      </w:r>
      <w:r w:rsidR="006648DB" w:rsidRPr="001D07B3">
        <w:t>.</w:t>
      </w:r>
    </w:p>
    <w:p w14:paraId="5EC7365F" w14:textId="77777777" w:rsidR="00977E6F" w:rsidRPr="001D07B3" w:rsidRDefault="00977E6F" w:rsidP="00E80D5E">
      <w:pPr>
        <w:pStyle w:val="Heading2"/>
      </w:pPr>
      <w:bookmarkStart w:id="84" w:name="_Toc317020023"/>
      <w:bookmarkStart w:id="85" w:name="_Toc122623166"/>
      <w:bookmarkEnd w:id="84"/>
      <w:r w:rsidRPr="001D07B3">
        <w:t>Turbine Engines</w:t>
      </w:r>
      <w:bookmarkEnd w:id="85"/>
    </w:p>
    <w:p w14:paraId="1B7DCC08" w14:textId="7F6F2E8B" w:rsidR="00977E6F" w:rsidRPr="001D07B3" w:rsidRDefault="00977E6F" w:rsidP="00E94643">
      <w:pPr>
        <w:pStyle w:val="BodyText"/>
      </w:pPr>
      <w:r w:rsidRPr="001D07B3">
        <w:t xml:space="preserve">Vandenberg </w:t>
      </w:r>
      <w:r w:rsidR="004055B1">
        <w:t>SFB</w:t>
      </w:r>
      <w:r w:rsidRPr="001D07B3">
        <w:t xml:space="preserve"> has five natural-gas turbines used for electric power generation. A continuous emission monitoring system tracks emissions of nitroge</w:t>
      </w:r>
      <w:r w:rsidR="00AA397F">
        <w:t>n oxides and carbon monoxide.</w:t>
      </w:r>
      <w:r w:rsidR="00FA7490">
        <w:t xml:space="preserve"> The </w:t>
      </w:r>
      <w:r w:rsidR="00FA7490">
        <w:lastRenderedPageBreak/>
        <w:t>turbines use o</w:t>
      </w:r>
      <w:r w:rsidR="00FA7490" w:rsidRPr="0078308E">
        <w:t>xidation catalyst</w:t>
      </w:r>
      <w:r w:rsidR="00FA7490">
        <w:t>s</w:t>
      </w:r>
      <w:r w:rsidR="00FA7490" w:rsidRPr="0078308E">
        <w:t xml:space="preserve"> to reduce turbine exhaust emissions</w:t>
      </w:r>
      <w:r w:rsidR="00FA7490">
        <w:t xml:space="preserve"> of carbon monoxide and hydrocarbons. The catalysts do not use ammonia injection.</w:t>
      </w:r>
    </w:p>
    <w:p w14:paraId="7E2C1693" w14:textId="31959259" w:rsidR="000E2D20" w:rsidRDefault="00DA0C04" w:rsidP="00E94643">
      <w:pPr>
        <w:pStyle w:val="BodyText"/>
        <w:rPr>
          <w:spacing w:val="-2"/>
        </w:rPr>
      </w:pPr>
      <w:r>
        <w:rPr>
          <w:spacing w:val="-2"/>
        </w:rPr>
        <w:t xml:space="preserve">TAC </w:t>
      </w:r>
      <w:r w:rsidR="00977E6F" w:rsidRPr="009C0969">
        <w:rPr>
          <w:spacing w:val="-2"/>
        </w:rPr>
        <w:t xml:space="preserve">Emissions are based on fuel usage. EFs for turbine engines are from </w:t>
      </w:r>
      <w:r w:rsidRPr="00DA0C04">
        <w:rPr>
          <w:i/>
        </w:rPr>
        <w:t>SBCAPCD-Approved TAC Emission Factors.xlsx</w:t>
      </w:r>
      <w:r w:rsidR="00977E6F" w:rsidRPr="009C0969">
        <w:rPr>
          <w:spacing w:val="-2"/>
        </w:rPr>
        <w:t>.</w:t>
      </w:r>
      <w:r w:rsidR="00147003">
        <w:rPr>
          <w:spacing w:val="-2"/>
        </w:rPr>
        <w:t xml:space="preserve"> </w:t>
      </w:r>
      <w:r w:rsidR="00FA7490">
        <w:rPr>
          <w:spacing w:val="-2"/>
        </w:rPr>
        <w:t xml:space="preserve">Ammonia EF is from </w:t>
      </w:r>
      <w:r w:rsidR="00FA7490" w:rsidRPr="00FA7490">
        <w:rPr>
          <w:spacing w:val="-2"/>
        </w:rPr>
        <w:t>Table B-1: Default E</w:t>
      </w:r>
      <w:r w:rsidR="00FA7490">
        <w:rPr>
          <w:spacing w:val="-2"/>
        </w:rPr>
        <w:t>F</w:t>
      </w:r>
      <w:r w:rsidR="00FA7490" w:rsidRPr="00FA7490">
        <w:rPr>
          <w:spacing w:val="-2"/>
        </w:rPr>
        <w:t xml:space="preserve"> </w:t>
      </w:r>
      <w:r w:rsidR="00FA7490">
        <w:rPr>
          <w:spacing w:val="-2"/>
        </w:rPr>
        <w:t>f</w:t>
      </w:r>
      <w:r w:rsidR="00FA7490" w:rsidRPr="00FA7490">
        <w:rPr>
          <w:spacing w:val="-2"/>
        </w:rPr>
        <w:t>or Natural Gas Combustion</w:t>
      </w:r>
      <w:r w:rsidR="00FA7490">
        <w:rPr>
          <w:spacing w:val="-2"/>
        </w:rPr>
        <w:t xml:space="preserve"> (SCAQMD)</w:t>
      </w:r>
    </w:p>
    <w:p w14:paraId="7C4E9AC6" w14:textId="0FE27841" w:rsidR="00ED00D3" w:rsidRDefault="0083612E" w:rsidP="00724992">
      <w:pPr>
        <w:pStyle w:val="BodyText"/>
        <w:spacing w:after="240"/>
      </w:pPr>
      <w:r>
        <w:t>E</w:t>
      </w:r>
      <w:r w:rsidR="00977E6F">
        <w:t>mission</w:t>
      </w:r>
      <w:r>
        <w:t>s</w:t>
      </w:r>
      <w:r w:rsidR="00977E6F">
        <w:t xml:space="preserve"> </w:t>
      </w:r>
      <w:r w:rsidR="00977E6F" w:rsidRPr="001D07B3">
        <w:t>calculation</w:t>
      </w:r>
      <w:r w:rsidR="00ED05EF">
        <w:t xml:space="preserve"> </w:t>
      </w:r>
      <w:r w:rsidR="00977E6F" w:rsidRPr="001D07B3">
        <w:t xml:space="preserve">for turbine engines </w:t>
      </w:r>
      <w:r w:rsidR="00977E6F">
        <w:t>is provided</w:t>
      </w:r>
      <w:r w:rsidR="00977E6F" w:rsidRPr="001D07B3">
        <w:t xml:space="preserve"> in Appendix C, Calculation </w:t>
      </w:r>
      <w:r>
        <w:t>ID</w:t>
      </w:r>
      <w:r w:rsidR="00F00797">
        <w:t> </w:t>
      </w:r>
      <w:r>
        <w:t>1</w:t>
      </w:r>
      <w:r w:rsidR="00147003">
        <w:t>4</w:t>
      </w:r>
      <w:r w:rsidR="00977E6F" w:rsidRPr="001D07B3">
        <w:t>.</w:t>
      </w:r>
      <w:r w:rsidR="007C7DDF" w:rsidRPr="007C7DDF">
        <w:t xml:space="preserve"> </w:t>
      </w:r>
      <w:r w:rsidR="00AA397F">
        <w:t xml:space="preserve"> </w:t>
      </w:r>
      <w:r w:rsidR="007C7DDF">
        <w:t>Calculation methodology is shown below.</w:t>
      </w:r>
    </w:p>
    <w:tbl>
      <w:tblPr>
        <w:tblStyle w:val="TableGrid"/>
        <w:tblW w:w="9270" w:type="dxa"/>
        <w:jc w:val="center"/>
        <w:tblLayout w:type="fixed"/>
        <w:tblLook w:val="04A0" w:firstRow="1" w:lastRow="0" w:firstColumn="1" w:lastColumn="0" w:noHBand="0" w:noVBand="1"/>
      </w:tblPr>
      <w:tblGrid>
        <w:gridCol w:w="1665"/>
        <w:gridCol w:w="7605"/>
      </w:tblGrid>
      <w:tr w:rsidR="00816F80" w:rsidRPr="00B502ED" w14:paraId="54C38EA2" w14:textId="77777777" w:rsidTr="00AA397F">
        <w:trPr>
          <w:jc w:val="center"/>
        </w:trPr>
        <w:tc>
          <w:tcPr>
            <w:tcW w:w="1665" w:type="dxa"/>
            <w:shd w:val="clear" w:color="auto" w:fill="C6D9F1" w:themeFill="text2" w:themeFillTint="33"/>
            <w:vAlign w:val="center"/>
          </w:tcPr>
          <w:p w14:paraId="5601F5FE" w14:textId="77777777" w:rsidR="00816F80" w:rsidRPr="00E031A3" w:rsidRDefault="00816F80" w:rsidP="00AA397F">
            <w:pPr>
              <w:keepNext/>
              <w:rPr>
                <w:b/>
                <w:sz w:val="20"/>
                <w:szCs w:val="20"/>
              </w:rPr>
            </w:pPr>
            <w:r w:rsidRPr="00E031A3">
              <w:rPr>
                <w:b/>
                <w:sz w:val="20"/>
                <w:szCs w:val="20"/>
              </w:rPr>
              <w:t>Inputs</w:t>
            </w:r>
          </w:p>
        </w:tc>
        <w:tc>
          <w:tcPr>
            <w:tcW w:w="7605" w:type="dxa"/>
            <w:vAlign w:val="center"/>
          </w:tcPr>
          <w:p w14:paraId="2446F24F" w14:textId="77777777" w:rsidR="00816F80" w:rsidRDefault="00816F80" w:rsidP="00AA397F">
            <w:pPr>
              <w:keepNext/>
            </w:pPr>
            <w:r>
              <w:t>BQ = Base Quantity (MMscf/year)</w:t>
            </w:r>
          </w:p>
          <w:p w14:paraId="50CA7CCA" w14:textId="77777777" w:rsidR="00816F80" w:rsidRDefault="00816F80" w:rsidP="00AA397F">
            <w:pPr>
              <w:keepNext/>
            </w:pPr>
            <w:r>
              <w:t>BR = Turbine Rating (MMBtu/hour)</w:t>
            </w:r>
          </w:p>
          <w:p w14:paraId="03224527" w14:textId="30EEDF54" w:rsidR="00816F80" w:rsidRPr="00B502ED" w:rsidRDefault="00816F80" w:rsidP="00AA397F">
            <w:pPr>
              <w:keepNext/>
            </w:pPr>
            <w:r>
              <w:t>EF</w:t>
            </w:r>
            <w:r>
              <w:rPr>
                <w:vertAlign w:val="subscript"/>
              </w:rPr>
              <w:t xml:space="preserve">p </w:t>
            </w:r>
            <w:r>
              <w:t>= Emission Factor for pollutant p (</w:t>
            </w:r>
            <w:r w:rsidR="00AD01F4">
              <w:t>lbs</w:t>
            </w:r>
            <w:r>
              <w:t>/MMscf)</w:t>
            </w:r>
          </w:p>
        </w:tc>
      </w:tr>
      <w:tr w:rsidR="00816F80" w:rsidRPr="00F2247A" w14:paraId="4E241EB5" w14:textId="77777777" w:rsidTr="00AA397F">
        <w:trPr>
          <w:jc w:val="center"/>
        </w:trPr>
        <w:tc>
          <w:tcPr>
            <w:tcW w:w="1665" w:type="dxa"/>
            <w:shd w:val="clear" w:color="auto" w:fill="C6D9F1" w:themeFill="text2" w:themeFillTint="33"/>
            <w:vAlign w:val="center"/>
          </w:tcPr>
          <w:p w14:paraId="6D43AFCC" w14:textId="77777777" w:rsidR="00816F80" w:rsidRPr="00E031A3" w:rsidRDefault="00816F80" w:rsidP="00AA397F">
            <w:pPr>
              <w:keepNext/>
              <w:rPr>
                <w:b/>
                <w:sz w:val="20"/>
                <w:szCs w:val="20"/>
              </w:rPr>
            </w:pPr>
            <w:r w:rsidRPr="00E031A3">
              <w:rPr>
                <w:b/>
                <w:sz w:val="20"/>
                <w:szCs w:val="20"/>
              </w:rPr>
              <w:t>Outputs</w:t>
            </w:r>
          </w:p>
        </w:tc>
        <w:tc>
          <w:tcPr>
            <w:tcW w:w="7605" w:type="dxa"/>
            <w:vAlign w:val="center"/>
          </w:tcPr>
          <w:p w14:paraId="58BC18DF" w14:textId="56FA5BC0" w:rsidR="00AA397F" w:rsidRDefault="00AA397F" w:rsidP="00AA397F">
            <w:pPr>
              <w:keepNext/>
            </w:pPr>
            <w:r>
              <w:t>E</w:t>
            </w:r>
            <w:r w:rsidRPr="00AA397F">
              <w:rPr>
                <w:vertAlign w:val="subscript"/>
              </w:rPr>
              <w:t>p</w:t>
            </w:r>
            <w:r>
              <w:rPr>
                <w:vertAlign w:val="subscript"/>
              </w:rPr>
              <w:t>Y</w:t>
            </w:r>
            <w:r>
              <w:t xml:space="preserve"> = Emission for pollutant p (</w:t>
            </w:r>
            <w:r w:rsidR="00AD01F4">
              <w:t>lbs</w:t>
            </w:r>
            <w:r>
              <w:t>/year)</w:t>
            </w:r>
          </w:p>
          <w:p w14:paraId="43131547" w14:textId="5D9EC477" w:rsidR="00816F80" w:rsidRPr="00F2247A" w:rsidRDefault="00AA397F" w:rsidP="00AA397F">
            <w:pPr>
              <w:keepNext/>
              <w:rPr>
                <w:position w:val="-28"/>
              </w:rPr>
            </w:pPr>
            <w:r>
              <w:t>E</w:t>
            </w:r>
            <w:r w:rsidRPr="00AA397F">
              <w:rPr>
                <w:vertAlign w:val="subscript"/>
              </w:rPr>
              <w:t>pH</w:t>
            </w:r>
            <w:r>
              <w:t xml:space="preserve"> = Emission for pollutant p (</w:t>
            </w:r>
            <w:r w:rsidR="00AD01F4">
              <w:t>lbs</w:t>
            </w:r>
            <w:r>
              <w:t>/hour)</w:t>
            </w:r>
          </w:p>
        </w:tc>
      </w:tr>
      <w:tr w:rsidR="00816F80" w14:paraId="77CD8BE2" w14:textId="77777777" w:rsidTr="00AA397F">
        <w:trPr>
          <w:jc w:val="center"/>
        </w:trPr>
        <w:tc>
          <w:tcPr>
            <w:tcW w:w="1665" w:type="dxa"/>
            <w:shd w:val="clear" w:color="auto" w:fill="C6D9F1" w:themeFill="text2" w:themeFillTint="33"/>
            <w:vAlign w:val="center"/>
          </w:tcPr>
          <w:p w14:paraId="5ABADE65" w14:textId="77777777" w:rsidR="00816F80" w:rsidRPr="00E031A3" w:rsidRDefault="00816F80" w:rsidP="00AA397F">
            <w:pPr>
              <w:keepNext/>
              <w:rPr>
                <w:b/>
                <w:sz w:val="20"/>
                <w:szCs w:val="20"/>
              </w:rPr>
            </w:pPr>
            <w:r w:rsidRPr="00E031A3">
              <w:rPr>
                <w:b/>
                <w:sz w:val="20"/>
                <w:szCs w:val="20"/>
              </w:rPr>
              <w:t>Calculation</w:t>
            </w:r>
            <w:r>
              <w:rPr>
                <w:b/>
                <w:sz w:val="20"/>
                <w:szCs w:val="20"/>
              </w:rPr>
              <w:t>s</w:t>
            </w:r>
          </w:p>
        </w:tc>
        <w:tc>
          <w:tcPr>
            <w:tcW w:w="7605" w:type="dxa"/>
            <w:vAlign w:val="center"/>
          </w:tcPr>
          <w:p w14:paraId="2163A9F7" w14:textId="77777777" w:rsidR="00AD01F4" w:rsidRDefault="00AD01F4" w:rsidP="00E8552C">
            <w:pPr>
              <w:jc w:val="center"/>
            </w:pPr>
          </w:p>
          <w:p w14:paraId="4DF29DF6" w14:textId="3C86FB4E" w:rsidR="00816F80" w:rsidRPr="00E8552C" w:rsidRDefault="00816F80" w:rsidP="00E8552C">
            <w:pPr>
              <w:jc w:val="center"/>
            </w:pPr>
            <w:r w:rsidRPr="00E8552C">
              <w:object w:dxaOrig="1600" w:dyaOrig="380" w14:anchorId="6D65E2D5">
                <v:shape id="_x0000_i1049" type="#_x0000_t75" style="width:117pt;height:29pt" o:ole="">
                  <v:imagedata r:id="rId69" o:title=""/>
                </v:shape>
                <o:OLEObject Type="Embed" ProgID="Equation.3" ShapeID="_x0000_i1049" DrawAspect="Content" ObjectID="_1735313150" r:id="rId70"/>
              </w:object>
            </w:r>
          </w:p>
          <w:p w14:paraId="6FA2B4F7" w14:textId="77777777" w:rsidR="00816F80" w:rsidRPr="00E8552C" w:rsidRDefault="00816F80" w:rsidP="00E8552C">
            <w:pPr>
              <w:jc w:val="center"/>
            </w:pPr>
          </w:p>
          <w:p w14:paraId="44943267" w14:textId="77777777" w:rsidR="00816F80" w:rsidRDefault="00816F80" w:rsidP="00E8552C">
            <w:pPr>
              <w:keepNext/>
              <w:jc w:val="center"/>
            </w:pPr>
            <w:r w:rsidRPr="00C22925">
              <w:rPr>
                <w:position w:val="-24"/>
              </w:rPr>
              <w:object w:dxaOrig="1620" w:dyaOrig="639" w14:anchorId="78BBF565">
                <v:shape id="_x0000_i1050" type="#_x0000_t75" style="width:121pt;height:45pt" o:ole="">
                  <v:imagedata r:id="rId71" o:title=""/>
                </v:shape>
                <o:OLEObject Type="Embed" ProgID="Equation.3" ShapeID="_x0000_i1050" DrawAspect="Content" ObjectID="_1735313151" r:id="rId72"/>
              </w:object>
            </w:r>
          </w:p>
          <w:p w14:paraId="50055653" w14:textId="077C3F47" w:rsidR="00AD01F4" w:rsidRDefault="00AD01F4" w:rsidP="00E8552C">
            <w:pPr>
              <w:keepNext/>
              <w:jc w:val="center"/>
            </w:pPr>
          </w:p>
        </w:tc>
      </w:tr>
    </w:tbl>
    <w:p w14:paraId="3A2651C9" w14:textId="77777777" w:rsidR="000E2D20" w:rsidRDefault="000E2D20" w:rsidP="000E2D20">
      <w:pPr>
        <w:tabs>
          <w:tab w:val="left" w:pos="900"/>
        </w:tabs>
        <w:ind w:left="90"/>
        <w:rPr>
          <w:kern w:val="0"/>
          <w:sz w:val="18"/>
          <w:szCs w:val="18"/>
        </w:rPr>
      </w:pPr>
      <w:r w:rsidRPr="00D3430F">
        <w:rPr>
          <w:b/>
          <w:kern w:val="0"/>
          <w:sz w:val="18"/>
          <w:szCs w:val="18"/>
        </w:rPr>
        <w:t>Notes:</w:t>
      </w:r>
      <w:r w:rsidRPr="00D3430F">
        <w:rPr>
          <w:kern w:val="0"/>
          <w:sz w:val="18"/>
          <w:szCs w:val="18"/>
        </w:rPr>
        <w:tab/>
      </w:r>
      <w:r>
        <w:rPr>
          <w:kern w:val="0"/>
          <w:sz w:val="18"/>
          <w:szCs w:val="18"/>
        </w:rPr>
        <w:t xml:space="preserve">lbs – pounds </w:t>
      </w:r>
    </w:p>
    <w:p w14:paraId="6B1C64BB" w14:textId="77777777" w:rsidR="000E2D20" w:rsidRPr="00D3430F" w:rsidRDefault="000E2D20" w:rsidP="000E2D20">
      <w:pPr>
        <w:tabs>
          <w:tab w:val="left" w:pos="900"/>
        </w:tabs>
        <w:ind w:left="90"/>
        <w:rPr>
          <w:kern w:val="0"/>
          <w:sz w:val="18"/>
          <w:szCs w:val="18"/>
        </w:rPr>
      </w:pPr>
      <w:r>
        <w:rPr>
          <w:b/>
          <w:kern w:val="0"/>
          <w:sz w:val="18"/>
          <w:szCs w:val="18"/>
        </w:rPr>
        <w:tab/>
      </w:r>
      <w:r w:rsidRPr="00D3430F">
        <w:rPr>
          <w:kern w:val="0"/>
          <w:sz w:val="18"/>
          <w:szCs w:val="18"/>
        </w:rPr>
        <w:t>MMBtu – million British thermal units</w:t>
      </w:r>
    </w:p>
    <w:p w14:paraId="3B515C89" w14:textId="77777777" w:rsidR="000E2D20" w:rsidRPr="00D3430F" w:rsidRDefault="000E2D20" w:rsidP="000E2D20">
      <w:pPr>
        <w:tabs>
          <w:tab w:val="left" w:pos="900"/>
        </w:tabs>
        <w:ind w:left="180"/>
        <w:rPr>
          <w:kern w:val="0"/>
          <w:sz w:val="18"/>
          <w:szCs w:val="18"/>
        </w:rPr>
      </w:pPr>
      <w:r w:rsidRPr="00D3430F">
        <w:rPr>
          <w:kern w:val="0"/>
          <w:sz w:val="18"/>
          <w:szCs w:val="18"/>
        </w:rPr>
        <w:tab/>
        <w:t>MMscf – million standard cubic feet</w:t>
      </w:r>
    </w:p>
    <w:p w14:paraId="34D4CF88" w14:textId="77777777" w:rsidR="00AD01F4" w:rsidRDefault="007A350F">
      <w:pPr>
        <w:jc w:val="left"/>
        <w:sectPr w:rsidR="00AD01F4" w:rsidSect="006F6288">
          <w:pgSz w:w="12240" w:h="15840" w:code="1"/>
          <w:pgMar w:top="1440" w:right="1440" w:bottom="1440" w:left="1440" w:header="1080" w:footer="1080" w:gutter="0"/>
          <w:pgNumType w:start="1" w:chapStyle="1"/>
          <w:cols w:space="720"/>
          <w:docGrid w:linePitch="360"/>
        </w:sectPr>
      </w:pPr>
      <w:r>
        <w:br w:type="page"/>
      </w:r>
    </w:p>
    <w:p w14:paraId="6BF14E48" w14:textId="58FA77E4" w:rsidR="00AD01F4" w:rsidRDefault="00AD01F4" w:rsidP="00724992">
      <w:pPr>
        <w:pStyle w:val="BodyText"/>
        <w:jc w:val="center"/>
        <w:sectPr w:rsidR="00AD01F4" w:rsidSect="00724992">
          <w:pgSz w:w="12240" w:h="15840" w:code="1"/>
          <w:pgMar w:top="1440" w:right="1440" w:bottom="1440" w:left="1440" w:header="1080" w:footer="1080" w:gutter="0"/>
          <w:pgNumType w:start="20" w:chapStyle="1"/>
          <w:cols w:space="720"/>
          <w:vAlign w:val="center"/>
          <w:docGrid w:linePitch="360"/>
        </w:sectPr>
      </w:pPr>
      <w:r>
        <w:lastRenderedPageBreak/>
        <w:t>This page intentionally left blank.</w:t>
      </w:r>
    </w:p>
    <w:p w14:paraId="128C4BD8" w14:textId="7C4AE481" w:rsidR="00E91945" w:rsidRDefault="00331333">
      <w:pPr>
        <w:pStyle w:val="Heading1"/>
      </w:pPr>
      <w:bookmarkStart w:id="86" w:name="_Toc71707564"/>
      <w:bookmarkStart w:id="87" w:name="_Toc71794235"/>
      <w:bookmarkStart w:id="88" w:name="_Toc122623167"/>
      <w:bookmarkEnd w:id="86"/>
      <w:bookmarkEnd w:id="87"/>
      <w:r>
        <w:lastRenderedPageBreak/>
        <w:t>F</w:t>
      </w:r>
      <w:r w:rsidR="007E005B">
        <w:t xml:space="preserve">acility </w:t>
      </w:r>
      <w:r>
        <w:t>D</w:t>
      </w:r>
      <w:r w:rsidR="007E005B">
        <w:t>iagram</w:t>
      </w:r>
      <w:bookmarkEnd w:id="88"/>
    </w:p>
    <w:p w14:paraId="2B464C60" w14:textId="6759938A" w:rsidR="00554EAC" w:rsidRDefault="00554EAC" w:rsidP="00E94643">
      <w:pPr>
        <w:pStyle w:val="BodyText"/>
      </w:pPr>
      <w:r w:rsidRPr="006A1E4F">
        <w:t xml:space="preserve">Map of Vandenberg </w:t>
      </w:r>
      <w:r w:rsidR="004055B1">
        <w:t>SFB</w:t>
      </w:r>
      <w:r w:rsidRPr="006A1E4F">
        <w:t xml:space="preserve"> showing sources and </w:t>
      </w:r>
      <w:r>
        <w:t>some</w:t>
      </w:r>
      <w:r w:rsidRPr="006A1E4F">
        <w:t xml:space="preserve"> receptors </w:t>
      </w:r>
      <w:r w:rsidR="00032230">
        <w:t>are</w:t>
      </w:r>
      <w:r w:rsidR="00F621D4">
        <w:t xml:space="preserve"> provided in Appendix </w:t>
      </w:r>
      <w:r w:rsidR="00147003">
        <w:t>B</w:t>
      </w:r>
      <w:r w:rsidR="00F621D4">
        <w:t xml:space="preserve"> of the ATEI</w:t>
      </w:r>
      <w:r w:rsidR="00032230">
        <w:t>R</w:t>
      </w:r>
      <w:r w:rsidRPr="006A1E4F">
        <w:t>.</w:t>
      </w:r>
    </w:p>
    <w:p w14:paraId="42ECCD7A" w14:textId="77777777" w:rsidR="002E03B0" w:rsidRPr="001D07B3" w:rsidRDefault="002E03B0" w:rsidP="00751807"/>
    <w:p w14:paraId="1193898E" w14:textId="77777777" w:rsidR="00E6550C" w:rsidRDefault="00E6550C" w:rsidP="00F21B26">
      <w:pPr>
        <w:pStyle w:val="Heading1"/>
        <w:sectPr w:rsidR="00E6550C" w:rsidSect="006F6288">
          <w:pgSz w:w="12240" w:h="15840" w:code="1"/>
          <w:pgMar w:top="1440" w:right="1440" w:bottom="1440" w:left="1440" w:header="1080" w:footer="1080" w:gutter="0"/>
          <w:pgNumType w:start="1" w:chapStyle="1"/>
          <w:cols w:space="720"/>
          <w:docGrid w:linePitch="360"/>
        </w:sectPr>
      </w:pPr>
    </w:p>
    <w:p w14:paraId="6410C3F5" w14:textId="77777777" w:rsidR="002E03B0" w:rsidRPr="001D07B3" w:rsidRDefault="002E03B0" w:rsidP="0056498D">
      <w:pPr>
        <w:spacing w:before="6480"/>
        <w:jc w:val="center"/>
      </w:pPr>
      <w:bookmarkStart w:id="89" w:name="_Toc233691770"/>
      <w:bookmarkStart w:id="90" w:name="_Toc233691790"/>
      <w:bookmarkStart w:id="91" w:name="_Toc233691794"/>
      <w:bookmarkStart w:id="92" w:name="_Toc317020028"/>
      <w:bookmarkStart w:id="93" w:name="_Toc317164304"/>
      <w:bookmarkStart w:id="94" w:name="_Toc317175030"/>
      <w:bookmarkStart w:id="95" w:name="_Toc317020029"/>
      <w:bookmarkStart w:id="96" w:name="_Toc317020030"/>
      <w:bookmarkStart w:id="97" w:name="_Toc317164306"/>
      <w:bookmarkStart w:id="98" w:name="_Toc317175032"/>
      <w:bookmarkEnd w:id="45"/>
      <w:bookmarkEnd w:id="89"/>
      <w:bookmarkEnd w:id="90"/>
      <w:bookmarkEnd w:id="91"/>
      <w:bookmarkEnd w:id="92"/>
      <w:bookmarkEnd w:id="93"/>
      <w:bookmarkEnd w:id="94"/>
      <w:bookmarkEnd w:id="95"/>
      <w:bookmarkEnd w:id="96"/>
      <w:bookmarkEnd w:id="97"/>
      <w:bookmarkEnd w:id="98"/>
      <w:r w:rsidRPr="001D07B3">
        <w:lastRenderedPageBreak/>
        <w:t>This page intentionally left blank.</w:t>
      </w:r>
    </w:p>
    <w:p w14:paraId="723A70C2" w14:textId="77777777" w:rsidR="002E03B0" w:rsidRPr="001D07B3" w:rsidRDefault="002E03B0" w:rsidP="003B6DB6">
      <w:pPr>
        <w:sectPr w:rsidR="002E03B0" w:rsidRPr="001D07B3" w:rsidSect="006F6288">
          <w:pgSz w:w="12240" w:h="15840" w:code="1"/>
          <w:pgMar w:top="1440" w:right="1440" w:bottom="1440" w:left="1440" w:header="1080" w:footer="1080" w:gutter="0"/>
          <w:pgNumType w:start="2" w:chapStyle="1"/>
          <w:cols w:space="720"/>
          <w:docGrid w:linePitch="360"/>
        </w:sectPr>
      </w:pPr>
    </w:p>
    <w:p w14:paraId="4704ABC0" w14:textId="602D17C1" w:rsidR="002E03B0" w:rsidRPr="001D07B3" w:rsidRDefault="002E03B0" w:rsidP="00F21B26">
      <w:pPr>
        <w:pStyle w:val="Heading1"/>
      </w:pPr>
      <w:r w:rsidRPr="001D07B3">
        <w:lastRenderedPageBreak/>
        <w:tab/>
      </w:r>
      <w:bookmarkStart w:id="99" w:name="_Toc122623168"/>
      <w:r w:rsidRPr="001D07B3">
        <w:t xml:space="preserve">Acronyms and </w:t>
      </w:r>
      <w:r w:rsidR="00AD01F4">
        <w:t>A</w:t>
      </w:r>
      <w:r w:rsidRPr="001D07B3">
        <w:t>bbreviations</w:t>
      </w:r>
      <w:bookmarkEnd w:id="99"/>
    </w:p>
    <w:p w14:paraId="193DC689" w14:textId="77777777" w:rsidR="00AA644A" w:rsidRPr="00F00797" w:rsidRDefault="00AA644A" w:rsidP="002747BE">
      <w:r w:rsidRPr="00F00797">
        <w:t>A-50</w:t>
      </w:r>
      <w:r w:rsidRPr="00F00797">
        <w:tab/>
      </w:r>
      <w:r w:rsidRPr="00F00797">
        <w:tab/>
      </w:r>
      <w:r w:rsidRPr="00F00797">
        <w:tab/>
      </w:r>
      <w:r w:rsidR="00FF75FE" w:rsidRPr="00F00797">
        <w:t xml:space="preserve">Aerozine </w:t>
      </w:r>
      <w:r w:rsidRPr="00F00797">
        <w:t>50</w:t>
      </w:r>
    </w:p>
    <w:p w14:paraId="71F62AD1" w14:textId="77777777" w:rsidR="002E03B0" w:rsidRPr="0025281D" w:rsidRDefault="002E03B0" w:rsidP="002747BE">
      <w:r w:rsidRPr="0025281D">
        <w:t>AB</w:t>
      </w:r>
      <w:r w:rsidR="009B4554" w:rsidRPr="0025281D">
        <w:t>2588</w:t>
      </w:r>
      <w:r w:rsidRPr="0025281D">
        <w:tab/>
      </w:r>
      <w:r w:rsidRPr="0025281D">
        <w:tab/>
        <w:t>Assembly Bill</w:t>
      </w:r>
      <w:r w:rsidR="009B4554" w:rsidRPr="0025281D">
        <w:t xml:space="preserve"> 2588</w:t>
      </w:r>
    </w:p>
    <w:p w14:paraId="0BD584D9" w14:textId="5042204F" w:rsidR="002E03B0" w:rsidRPr="0025281D" w:rsidRDefault="002E03B0" w:rsidP="002747BE">
      <w:r w:rsidRPr="0025281D">
        <w:t>AFB</w:t>
      </w:r>
      <w:r w:rsidRPr="0025281D">
        <w:tab/>
      </w:r>
      <w:r w:rsidRPr="0025281D">
        <w:tab/>
      </w:r>
      <w:r w:rsidRPr="0025281D">
        <w:tab/>
        <w:t>Air Force Base</w:t>
      </w:r>
    </w:p>
    <w:p w14:paraId="1956221F" w14:textId="77777777" w:rsidR="00B43FCE" w:rsidRPr="0025281D" w:rsidRDefault="00B43FCE" w:rsidP="002747BE">
      <w:r w:rsidRPr="0025281D">
        <w:t>APCD</w:t>
      </w:r>
      <w:r w:rsidRPr="0025281D">
        <w:tab/>
      </w:r>
      <w:r w:rsidRPr="0025281D">
        <w:tab/>
      </w:r>
      <w:r w:rsidRPr="0025281D">
        <w:tab/>
        <w:t>Air Pollution Control District</w:t>
      </w:r>
    </w:p>
    <w:p w14:paraId="75E6A49E" w14:textId="4C3975D1" w:rsidR="00972FD2" w:rsidRDefault="00972FD2" w:rsidP="002747BE">
      <w:r>
        <w:t>APIMS</w:t>
      </w:r>
      <w:r>
        <w:tab/>
      </w:r>
      <w:r>
        <w:tab/>
      </w:r>
      <w:r>
        <w:tab/>
      </w:r>
      <w:r w:rsidRPr="00715ABB">
        <w:t>Air Program Information Management System</w:t>
      </w:r>
    </w:p>
    <w:p w14:paraId="5369C125" w14:textId="6EC3C846" w:rsidR="0085380A" w:rsidRDefault="0085380A" w:rsidP="002747BE">
      <w:r>
        <w:t>ATCM</w:t>
      </w:r>
      <w:r>
        <w:tab/>
      </w:r>
      <w:r>
        <w:tab/>
      </w:r>
      <w:r>
        <w:tab/>
      </w:r>
      <w:r w:rsidR="008A404F">
        <w:t>Airborne Toxic Control Measures</w:t>
      </w:r>
    </w:p>
    <w:p w14:paraId="1867B5F6" w14:textId="1A9F8CBB" w:rsidR="002E03B0" w:rsidRPr="0025281D" w:rsidRDefault="002E03B0" w:rsidP="002747BE">
      <w:r w:rsidRPr="0025281D">
        <w:t>ATEIP</w:t>
      </w:r>
      <w:r w:rsidRPr="0025281D">
        <w:tab/>
      </w:r>
      <w:r w:rsidRPr="0025281D">
        <w:tab/>
      </w:r>
      <w:r w:rsidRPr="0025281D">
        <w:tab/>
        <w:t>Air Toxic Emission Inventory Plan</w:t>
      </w:r>
    </w:p>
    <w:p w14:paraId="5DBC68C5" w14:textId="77777777" w:rsidR="002E03B0" w:rsidRPr="0025281D" w:rsidRDefault="002E03B0" w:rsidP="002747BE">
      <w:r w:rsidRPr="0025281D">
        <w:t>ATEIR</w:t>
      </w:r>
      <w:r w:rsidRPr="0025281D">
        <w:tab/>
      </w:r>
      <w:r w:rsidRPr="0025281D">
        <w:tab/>
      </w:r>
      <w:r w:rsidRPr="0025281D">
        <w:tab/>
        <w:t>Air Toxic Emission Inventory Report</w:t>
      </w:r>
    </w:p>
    <w:p w14:paraId="200C3592" w14:textId="77777777" w:rsidR="002E03B0" w:rsidRPr="0025281D" w:rsidRDefault="002E03B0" w:rsidP="002747BE">
      <w:pPr>
        <w:rPr>
          <w:sz w:val="16"/>
          <w:szCs w:val="16"/>
          <w:highlight w:val="yellow"/>
        </w:rPr>
      </w:pPr>
    </w:p>
    <w:p w14:paraId="0F6FDA04" w14:textId="67E70C87" w:rsidR="00E02E9D" w:rsidRDefault="002E03B0" w:rsidP="002747BE">
      <w:r w:rsidRPr="00F00797">
        <w:t>bhp</w:t>
      </w:r>
      <w:r w:rsidRPr="00F00797">
        <w:tab/>
      </w:r>
      <w:r w:rsidRPr="00F00797">
        <w:tab/>
      </w:r>
      <w:r w:rsidRPr="00F00797">
        <w:tab/>
        <w:t>brake horsepower</w:t>
      </w:r>
    </w:p>
    <w:p w14:paraId="25D894D9" w14:textId="3592E53A" w:rsidR="008A404F" w:rsidRPr="00F00797" w:rsidRDefault="008A404F" w:rsidP="002747BE">
      <w:r>
        <w:t>btu</w:t>
      </w:r>
      <w:r>
        <w:tab/>
      </w:r>
      <w:r>
        <w:tab/>
      </w:r>
      <w:r>
        <w:tab/>
        <w:t>British thermal units</w:t>
      </w:r>
    </w:p>
    <w:p w14:paraId="510B72DD" w14:textId="77777777" w:rsidR="002E03B0" w:rsidRPr="0025281D" w:rsidRDefault="002E03B0" w:rsidP="002747BE">
      <w:pPr>
        <w:rPr>
          <w:sz w:val="16"/>
          <w:szCs w:val="16"/>
          <w:highlight w:val="yellow"/>
        </w:rPr>
      </w:pPr>
    </w:p>
    <w:p w14:paraId="03F583AC" w14:textId="61D1387F" w:rsidR="00836D6D" w:rsidRDefault="00836D6D" w:rsidP="002747BE">
      <w:r>
        <w:t>CAPCOA</w:t>
      </w:r>
      <w:r>
        <w:tab/>
      </w:r>
      <w:r>
        <w:tab/>
        <w:t>California Air Pollution Control Officers Association</w:t>
      </w:r>
    </w:p>
    <w:p w14:paraId="0C7AF601" w14:textId="2E7C3E87" w:rsidR="003100DD" w:rsidRPr="0025281D" w:rsidRDefault="002E03B0" w:rsidP="002747BE">
      <w:r w:rsidRPr="0025281D">
        <w:t>CARB</w:t>
      </w:r>
      <w:r w:rsidRPr="0025281D">
        <w:tab/>
      </w:r>
      <w:r w:rsidRPr="0025281D">
        <w:tab/>
      </w:r>
      <w:r w:rsidRPr="0025281D">
        <w:tab/>
        <w:t>California Air Resources Board</w:t>
      </w:r>
    </w:p>
    <w:p w14:paraId="73DA5357" w14:textId="77777777" w:rsidR="002E03B0" w:rsidRPr="0025281D" w:rsidRDefault="002E03B0" w:rsidP="002747BE">
      <w:pPr>
        <w:rPr>
          <w:sz w:val="16"/>
          <w:szCs w:val="16"/>
          <w:highlight w:val="yellow"/>
        </w:rPr>
      </w:pPr>
    </w:p>
    <w:p w14:paraId="19BC359B" w14:textId="0E4855C0" w:rsidR="002E03B0" w:rsidRDefault="002E03B0" w:rsidP="002747BE">
      <w:r w:rsidRPr="0025281D">
        <w:t>EF</w:t>
      </w:r>
      <w:r w:rsidRPr="0025281D">
        <w:tab/>
      </w:r>
      <w:r w:rsidRPr="0025281D">
        <w:tab/>
      </w:r>
      <w:r w:rsidRPr="0025281D">
        <w:tab/>
        <w:t>emission factor</w:t>
      </w:r>
    </w:p>
    <w:p w14:paraId="080E60D3" w14:textId="5A6A119D" w:rsidR="000C5012" w:rsidRPr="0025281D" w:rsidRDefault="000C5012" w:rsidP="002747BE">
      <w:r>
        <w:t>EVR</w:t>
      </w:r>
      <w:r>
        <w:tab/>
      </w:r>
      <w:r>
        <w:tab/>
      </w:r>
      <w:r>
        <w:tab/>
        <w:t>enhanced vapor recovery</w:t>
      </w:r>
    </w:p>
    <w:p w14:paraId="64613EAB" w14:textId="77777777" w:rsidR="001D19AF" w:rsidRPr="00E61B84" w:rsidRDefault="001D19AF" w:rsidP="002747BE">
      <w:r w:rsidRPr="00E61B84">
        <w:t>E-85</w:t>
      </w:r>
      <w:r w:rsidRPr="00E61B84">
        <w:tab/>
      </w:r>
      <w:r w:rsidRPr="00E61B84">
        <w:tab/>
      </w:r>
      <w:r w:rsidRPr="00E61B84">
        <w:tab/>
        <w:t>fuel comprised of 85 percent ethanol and 15 percent gasoline</w:t>
      </w:r>
    </w:p>
    <w:p w14:paraId="01AE0B47" w14:textId="77777777" w:rsidR="000C7DC9" w:rsidRPr="0025281D" w:rsidRDefault="000C7DC9" w:rsidP="002747BE">
      <w:pPr>
        <w:rPr>
          <w:sz w:val="16"/>
          <w:szCs w:val="16"/>
          <w:highlight w:val="yellow"/>
        </w:rPr>
      </w:pPr>
    </w:p>
    <w:p w14:paraId="0CF35E84" w14:textId="77777777" w:rsidR="000C7DC9" w:rsidRPr="00E61B84" w:rsidRDefault="000C7DC9" w:rsidP="002747BE">
      <w:r w:rsidRPr="00E61B84">
        <w:t>FVSS</w:t>
      </w:r>
      <w:r w:rsidRPr="00E61B84">
        <w:tab/>
      </w:r>
      <w:r w:rsidRPr="00E61B84">
        <w:tab/>
      </w:r>
      <w:r w:rsidRPr="00E61B84">
        <w:tab/>
        <w:t>fuel vapor scrubbing system</w:t>
      </w:r>
    </w:p>
    <w:p w14:paraId="6F7D9883" w14:textId="12497335" w:rsidR="001560AC" w:rsidRDefault="001560AC" w:rsidP="002747BE">
      <w:pPr>
        <w:rPr>
          <w:sz w:val="16"/>
          <w:highlight w:val="yellow"/>
        </w:rPr>
      </w:pPr>
    </w:p>
    <w:p w14:paraId="26D5655D" w14:textId="7EFCA06D" w:rsidR="00916E21" w:rsidRDefault="00916E21" w:rsidP="002747BE">
      <w:pPr>
        <w:rPr>
          <w:sz w:val="16"/>
          <w:highlight w:val="yellow"/>
        </w:rPr>
      </w:pPr>
      <w:r>
        <w:t>GDF</w:t>
      </w:r>
      <w:r w:rsidRPr="00E61B84">
        <w:tab/>
      </w:r>
      <w:r w:rsidRPr="00E61B84">
        <w:tab/>
      </w:r>
      <w:r w:rsidRPr="00E61B84">
        <w:tab/>
      </w:r>
      <w:r>
        <w:t>gasoline dispensing facilities</w:t>
      </w:r>
    </w:p>
    <w:p w14:paraId="4E1308FE" w14:textId="77777777" w:rsidR="00916E21" w:rsidRPr="0025281D" w:rsidRDefault="00916E21" w:rsidP="002747BE">
      <w:pPr>
        <w:rPr>
          <w:sz w:val="16"/>
          <w:highlight w:val="yellow"/>
        </w:rPr>
      </w:pPr>
    </w:p>
    <w:p w14:paraId="776F65AF" w14:textId="1BB8868E" w:rsidR="00D63B51" w:rsidRDefault="00D63B51" w:rsidP="002747BE">
      <w:r w:rsidRPr="00F00797">
        <w:t>HazMart</w:t>
      </w:r>
      <w:r w:rsidRPr="00F00797">
        <w:tab/>
      </w:r>
      <w:r w:rsidRPr="00F00797">
        <w:tab/>
        <w:t>hazardous materials pharmacy</w:t>
      </w:r>
    </w:p>
    <w:p w14:paraId="110EAF22" w14:textId="250D944F" w:rsidR="00E86396" w:rsidRPr="00F00797" w:rsidRDefault="00E86396" w:rsidP="002747BE">
      <w:r>
        <w:t>HRA</w:t>
      </w:r>
      <w:r>
        <w:tab/>
      </w:r>
      <w:r>
        <w:tab/>
      </w:r>
      <w:r>
        <w:tab/>
      </w:r>
      <w:r w:rsidRPr="00E86396">
        <w:t>health risk assessment</w:t>
      </w:r>
    </w:p>
    <w:p w14:paraId="7DE20367" w14:textId="77777777" w:rsidR="002E03B0" w:rsidRPr="0025281D" w:rsidRDefault="002E03B0" w:rsidP="002747BE">
      <w:pPr>
        <w:rPr>
          <w:sz w:val="16"/>
          <w:szCs w:val="16"/>
          <w:highlight w:val="yellow"/>
        </w:rPr>
      </w:pPr>
    </w:p>
    <w:p w14:paraId="62A97F47" w14:textId="77777777" w:rsidR="002E03B0" w:rsidRPr="0025281D" w:rsidRDefault="002E03B0" w:rsidP="002747BE">
      <w:r w:rsidRPr="0025281D">
        <w:t>ICE</w:t>
      </w:r>
      <w:r w:rsidRPr="0025281D">
        <w:tab/>
      </w:r>
      <w:r w:rsidRPr="0025281D">
        <w:tab/>
      </w:r>
      <w:r w:rsidRPr="0025281D">
        <w:tab/>
        <w:t>internal combustion engine</w:t>
      </w:r>
    </w:p>
    <w:p w14:paraId="1B84A02F" w14:textId="77777777" w:rsidR="002E03B0" w:rsidRPr="0025281D" w:rsidRDefault="002E03B0" w:rsidP="002747BE">
      <w:pPr>
        <w:rPr>
          <w:sz w:val="16"/>
          <w:szCs w:val="16"/>
          <w:highlight w:val="yellow"/>
        </w:rPr>
      </w:pPr>
    </w:p>
    <w:p w14:paraId="3017A6D9" w14:textId="4E1FAC1B" w:rsidR="00AD7DA2" w:rsidRDefault="00AD7DA2" w:rsidP="002747BE">
      <w:r>
        <w:t>lbs</w:t>
      </w:r>
      <w:r>
        <w:tab/>
      </w:r>
      <w:r>
        <w:tab/>
      </w:r>
      <w:r>
        <w:tab/>
        <w:t>pounds</w:t>
      </w:r>
    </w:p>
    <w:p w14:paraId="66FF0D8C" w14:textId="12F0847F" w:rsidR="002E03B0" w:rsidRPr="0025281D" w:rsidRDefault="002E03B0" w:rsidP="002747BE">
      <w:r w:rsidRPr="0025281D">
        <w:t>LPG</w:t>
      </w:r>
      <w:r w:rsidRPr="0025281D">
        <w:tab/>
      </w:r>
      <w:r w:rsidRPr="0025281D">
        <w:tab/>
      </w:r>
      <w:r w:rsidRPr="0025281D">
        <w:tab/>
        <w:t>liquefied propane gas</w:t>
      </w:r>
    </w:p>
    <w:p w14:paraId="61B794BD" w14:textId="77777777" w:rsidR="00E02E9D" w:rsidRPr="0025281D" w:rsidRDefault="00E02E9D" w:rsidP="002747BE">
      <w:pPr>
        <w:rPr>
          <w:sz w:val="16"/>
          <w:highlight w:val="yellow"/>
        </w:rPr>
      </w:pPr>
    </w:p>
    <w:p w14:paraId="5AD2118B" w14:textId="77777777" w:rsidR="00E02E9D" w:rsidRPr="00E61B84" w:rsidRDefault="00E02E9D" w:rsidP="002747BE">
      <w:r w:rsidRPr="00E61B84">
        <w:t>MMBtu</w:t>
      </w:r>
      <w:r w:rsidRPr="00E61B84">
        <w:tab/>
      </w:r>
      <w:r w:rsidRPr="00E61B84">
        <w:tab/>
      </w:r>
      <w:r w:rsidRPr="00E61B84">
        <w:tab/>
        <w:t>million British thermal units</w:t>
      </w:r>
    </w:p>
    <w:p w14:paraId="47F7D724" w14:textId="6E565AA7" w:rsidR="00E02E9D" w:rsidRDefault="00E02E9D" w:rsidP="002747BE">
      <w:r w:rsidRPr="00E61B84">
        <w:t>MMscf</w:t>
      </w:r>
      <w:r w:rsidRPr="00E61B84">
        <w:tab/>
      </w:r>
      <w:r w:rsidRPr="00E61B84">
        <w:tab/>
      </w:r>
      <w:r w:rsidRPr="00E61B84">
        <w:tab/>
        <w:t>million standard cubic feet</w:t>
      </w:r>
    </w:p>
    <w:p w14:paraId="01E0AB16" w14:textId="1975DDEA" w:rsidR="001A7401" w:rsidRPr="00E61B84" w:rsidRDefault="001A7401" w:rsidP="002747BE">
      <w:r>
        <w:t>MVFF</w:t>
      </w:r>
      <w:r>
        <w:tab/>
      </w:r>
      <w:r>
        <w:tab/>
      </w:r>
      <w:r>
        <w:tab/>
      </w:r>
      <w:r w:rsidRPr="00D77B73">
        <w:t>Motor</w:t>
      </w:r>
      <w:r>
        <w:t xml:space="preserve"> Vehicle Fueling Facility</w:t>
      </w:r>
    </w:p>
    <w:p w14:paraId="0A054B29" w14:textId="77777777" w:rsidR="00441815" w:rsidRPr="0025281D" w:rsidRDefault="00441815" w:rsidP="002747BE">
      <w:pPr>
        <w:rPr>
          <w:sz w:val="16"/>
          <w:szCs w:val="16"/>
          <w:highlight w:val="yellow"/>
        </w:rPr>
      </w:pPr>
    </w:p>
    <w:p w14:paraId="08211786" w14:textId="77777777" w:rsidR="005B5E83" w:rsidRPr="0025281D" w:rsidRDefault="00B762FE" w:rsidP="002747BE">
      <w:r w:rsidRPr="0025281D">
        <w:t>N</w:t>
      </w:r>
      <w:r w:rsidRPr="0025281D">
        <w:rPr>
          <w:vertAlign w:val="subscript"/>
        </w:rPr>
        <w:t>2</w:t>
      </w:r>
      <w:r w:rsidRPr="0025281D">
        <w:t>O</w:t>
      </w:r>
      <w:r w:rsidRPr="0025281D">
        <w:rPr>
          <w:vertAlign w:val="subscript"/>
        </w:rPr>
        <w:t>4</w:t>
      </w:r>
      <w:r w:rsidRPr="0025281D">
        <w:tab/>
      </w:r>
      <w:r w:rsidRPr="0025281D">
        <w:tab/>
      </w:r>
      <w:r w:rsidRPr="0025281D">
        <w:tab/>
        <w:t>nitrogen tetroxide</w:t>
      </w:r>
    </w:p>
    <w:p w14:paraId="789028EC" w14:textId="77777777" w:rsidR="001560AC" w:rsidRPr="00F00797" w:rsidRDefault="00441815" w:rsidP="002747BE">
      <w:r w:rsidRPr="00F00797">
        <w:t>NMOC</w:t>
      </w:r>
      <w:r w:rsidRPr="00F00797">
        <w:tab/>
      </w:r>
      <w:r w:rsidRPr="00F00797">
        <w:tab/>
      </w:r>
      <w:r w:rsidRPr="00F00797">
        <w:tab/>
        <w:t>non-methane organic compounds</w:t>
      </w:r>
    </w:p>
    <w:p w14:paraId="4D7EDD3F" w14:textId="77777777" w:rsidR="002E03B0" w:rsidRPr="0025281D" w:rsidRDefault="002E03B0" w:rsidP="002747BE">
      <w:pPr>
        <w:rPr>
          <w:sz w:val="16"/>
          <w:szCs w:val="16"/>
          <w:highlight w:val="yellow"/>
        </w:rPr>
      </w:pPr>
    </w:p>
    <w:p w14:paraId="16FA88F0" w14:textId="46110605" w:rsidR="001B03EB" w:rsidRDefault="001B03EB" w:rsidP="002747BE">
      <w:r>
        <w:t>PAH</w:t>
      </w:r>
      <w:r w:rsidR="0098082D">
        <w:t>s</w:t>
      </w:r>
      <w:r>
        <w:tab/>
      </w:r>
      <w:r>
        <w:tab/>
      </w:r>
      <w:r w:rsidR="0098082D">
        <w:tab/>
      </w:r>
      <w:r w:rsidR="008A4EF0">
        <w:t xml:space="preserve">polycyclic </w:t>
      </w:r>
      <w:r w:rsidR="0098082D">
        <w:t>aromatic hydrocarbons</w:t>
      </w:r>
    </w:p>
    <w:p w14:paraId="24642ADE" w14:textId="77777777" w:rsidR="002E03B0" w:rsidRPr="0025281D" w:rsidRDefault="003D6118" w:rsidP="002747BE">
      <w:r w:rsidRPr="0025281D">
        <w:t>P</w:t>
      </w:r>
      <w:r w:rsidR="002E03B0" w:rsidRPr="0025281D">
        <w:t>M</w:t>
      </w:r>
      <w:r w:rsidR="002E03B0" w:rsidRPr="0025281D">
        <w:tab/>
      </w:r>
      <w:r w:rsidR="002E03B0" w:rsidRPr="0025281D">
        <w:tab/>
      </w:r>
      <w:r w:rsidR="002E03B0" w:rsidRPr="0025281D">
        <w:tab/>
        <w:t>particulate matter</w:t>
      </w:r>
    </w:p>
    <w:p w14:paraId="5318CA97" w14:textId="16B71F35" w:rsidR="00DA2B21" w:rsidRDefault="00DA2B21" w:rsidP="002747BE">
      <w:r>
        <w:t>ppmv</w:t>
      </w:r>
      <w:r>
        <w:tab/>
      </w:r>
      <w:r>
        <w:tab/>
      </w:r>
      <w:r>
        <w:tab/>
      </w:r>
      <w:r w:rsidRPr="00724992">
        <w:rPr>
          <w:kern w:val="0"/>
        </w:rPr>
        <w:t>parts per million volume</w:t>
      </w:r>
      <w:r w:rsidRPr="00724992">
        <w:rPr>
          <w:sz w:val="28"/>
          <w:szCs w:val="28"/>
        </w:rPr>
        <w:t xml:space="preserve"> </w:t>
      </w:r>
    </w:p>
    <w:p w14:paraId="31CD4BA9" w14:textId="61108DB2" w:rsidR="00B762FE" w:rsidRPr="0025281D" w:rsidRDefault="00B762FE" w:rsidP="002747BE">
      <w:r w:rsidRPr="0025281D">
        <w:t>PSB</w:t>
      </w:r>
      <w:r w:rsidRPr="0025281D">
        <w:tab/>
      </w:r>
      <w:r w:rsidRPr="0025281D">
        <w:tab/>
      </w:r>
      <w:r w:rsidRPr="0025281D">
        <w:tab/>
        <w:t>paint spray booth</w:t>
      </w:r>
    </w:p>
    <w:p w14:paraId="2BDC5109" w14:textId="77777777" w:rsidR="002E03B0" w:rsidRPr="0025281D" w:rsidRDefault="002E03B0" w:rsidP="00CA0020">
      <w:r w:rsidRPr="0025281D">
        <w:t>PTO</w:t>
      </w:r>
      <w:r w:rsidRPr="0025281D">
        <w:tab/>
      </w:r>
      <w:r w:rsidRPr="0025281D">
        <w:tab/>
      </w:r>
      <w:r w:rsidRPr="0025281D">
        <w:tab/>
        <w:t>permit to operate</w:t>
      </w:r>
    </w:p>
    <w:p w14:paraId="3E1D9A6A" w14:textId="77777777" w:rsidR="00587DF2" w:rsidRPr="0025281D" w:rsidRDefault="00587DF2" w:rsidP="00CA0020">
      <w:pPr>
        <w:rPr>
          <w:sz w:val="16"/>
          <w:szCs w:val="16"/>
          <w:highlight w:val="yellow"/>
        </w:rPr>
      </w:pPr>
    </w:p>
    <w:p w14:paraId="10B9ADAD" w14:textId="77777777" w:rsidR="00587DF2" w:rsidRPr="00E61B84" w:rsidRDefault="00FF75FE" w:rsidP="00CA0020">
      <w:r w:rsidRPr="00E61B84">
        <w:t>RP-1</w:t>
      </w:r>
      <w:r w:rsidRPr="00E61B84">
        <w:tab/>
      </w:r>
      <w:r w:rsidRPr="00E61B84">
        <w:tab/>
      </w:r>
      <w:r w:rsidRPr="00E61B84">
        <w:tab/>
        <w:t>rocket p</w:t>
      </w:r>
      <w:r w:rsidR="00587DF2" w:rsidRPr="00E61B84">
        <w:t>ropellant</w:t>
      </w:r>
      <w:r w:rsidRPr="00E61B84">
        <w:t xml:space="preserve"> </w:t>
      </w:r>
      <w:r w:rsidR="00587DF2" w:rsidRPr="00E61B84">
        <w:t>1</w:t>
      </w:r>
    </w:p>
    <w:p w14:paraId="3E487F2B" w14:textId="77777777" w:rsidR="002E03B0" w:rsidRPr="0025281D" w:rsidRDefault="002E03B0" w:rsidP="002747BE">
      <w:pPr>
        <w:rPr>
          <w:sz w:val="16"/>
          <w:szCs w:val="16"/>
          <w:highlight w:val="yellow"/>
        </w:rPr>
      </w:pPr>
    </w:p>
    <w:p w14:paraId="7E436CBC" w14:textId="77777777" w:rsidR="002E03B0" w:rsidRPr="0025281D" w:rsidRDefault="002E03B0" w:rsidP="002747BE">
      <w:r w:rsidRPr="0025281D">
        <w:t>SBCAPCD</w:t>
      </w:r>
      <w:r w:rsidRPr="0025281D">
        <w:tab/>
      </w:r>
      <w:r w:rsidRPr="0025281D">
        <w:tab/>
        <w:t>Santa Barbara County Air Pollution Control District</w:t>
      </w:r>
    </w:p>
    <w:p w14:paraId="7BAF5983" w14:textId="77777777" w:rsidR="00587DF2" w:rsidRPr="0025281D" w:rsidRDefault="00587DF2" w:rsidP="002747BE">
      <w:r w:rsidRPr="0025281D">
        <w:t>SCAQMD</w:t>
      </w:r>
      <w:r w:rsidRPr="0025281D">
        <w:tab/>
      </w:r>
      <w:r w:rsidRPr="0025281D">
        <w:tab/>
        <w:t>South Coast Air Quality M</w:t>
      </w:r>
      <w:r w:rsidR="003C7526" w:rsidRPr="0025281D">
        <w:t>anagement</w:t>
      </w:r>
      <w:r w:rsidRPr="0025281D">
        <w:t xml:space="preserve"> District</w:t>
      </w:r>
    </w:p>
    <w:p w14:paraId="3C088D2E" w14:textId="05C2CBF1" w:rsidR="00180FBC" w:rsidRDefault="00180FBC" w:rsidP="002747BE">
      <w:r>
        <w:t>scf</w:t>
      </w:r>
      <w:r>
        <w:tab/>
      </w:r>
      <w:r>
        <w:tab/>
      </w:r>
      <w:r>
        <w:tab/>
        <w:t>standard cubic feet</w:t>
      </w:r>
    </w:p>
    <w:p w14:paraId="1D168204" w14:textId="38EF8C44" w:rsidR="00180FBC" w:rsidRDefault="00180FBC" w:rsidP="002747BE">
      <w:r>
        <w:lastRenderedPageBreak/>
        <w:t>SDS</w:t>
      </w:r>
      <w:r>
        <w:tab/>
      </w:r>
      <w:r>
        <w:tab/>
      </w:r>
      <w:r>
        <w:tab/>
        <w:t>Safety Data Sheet</w:t>
      </w:r>
    </w:p>
    <w:p w14:paraId="4DB4CA98" w14:textId="77777777" w:rsidR="00FC248D" w:rsidRDefault="00FC248D" w:rsidP="002747BE">
      <w:r>
        <w:t>SFB</w:t>
      </w:r>
      <w:r>
        <w:tab/>
      </w:r>
      <w:r>
        <w:tab/>
      </w:r>
      <w:r>
        <w:tab/>
        <w:t>Space Force Base</w:t>
      </w:r>
    </w:p>
    <w:p w14:paraId="58E4E844" w14:textId="66E3D6D0" w:rsidR="00921869" w:rsidRPr="001C093D" w:rsidRDefault="00921869" w:rsidP="002747BE">
      <w:r>
        <w:t>SJVAPCD</w:t>
      </w:r>
      <w:r>
        <w:tab/>
      </w:r>
      <w:r>
        <w:tab/>
      </w:r>
      <w:r w:rsidR="001C093D" w:rsidRPr="00724992">
        <w:t>San Joaquin Valley Air Pollution Control District</w:t>
      </w:r>
    </w:p>
    <w:p w14:paraId="1109E21D" w14:textId="3E5ACA1D" w:rsidR="00DF24FF" w:rsidRDefault="00DF24FF" w:rsidP="002747BE">
      <w:r w:rsidRPr="0025281D">
        <w:t>SLC</w:t>
      </w:r>
      <w:r w:rsidRPr="0025281D">
        <w:tab/>
      </w:r>
      <w:r w:rsidRPr="0025281D">
        <w:tab/>
      </w:r>
      <w:r w:rsidRPr="0025281D">
        <w:tab/>
        <w:t>space launch complex</w:t>
      </w:r>
    </w:p>
    <w:p w14:paraId="43343F30" w14:textId="77777777" w:rsidR="00B966CE" w:rsidRPr="00B966CE" w:rsidRDefault="00B966CE" w:rsidP="002747BE">
      <w:pPr>
        <w:rPr>
          <w:sz w:val="16"/>
          <w:szCs w:val="16"/>
        </w:rPr>
      </w:pPr>
    </w:p>
    <w:p w14:paraId="4668E74F" w14:textId="17B043F3" w:rsidR="007B3DBC" w:rsidRDefault="007B3DBC" w:rsidP="007B3DBC">
      <w:r w:rsidRPr="00E61B84">
        <w:t>TAC</w:t>
      </w:r>
      <w:r w:rsidRPr="00E61B84">
        <w:tab/>
      </w:r>
      <w:r w:rsidRPr="00E61B84">
        <w:tab/>
      </w:r>
      <w:r w:rsidRPr="00E61B84">
        <w:tab/>
        <w:t>Toxic Air Contaminant</w:t>
      </w:r>
    </w:p>
    <w:p w14:paraId="602B84A3" w14:textId="389CCA57" w:rsidR="00EA575B" w:rsidRPr="00E61B84" w:rsidRDefault="00EA575B" w:rsidP="007B3DBC">
      <w:r>
        <w:t>TSP</w:t>
      </w:r>
      <w:r>
        <w:tab/>
      </w:r>
      <w:r>
        <w:tab/>
      </w:r>
      <w:r>
        <w:tab/>
      </w:r>
      <w:r w:rsidRPr="00EA575B">
        <w:t>total suspended particulate matter</w:t>
      </w:r>
    </w:p>
    <w:p w14:paraId="308695CA" w14:textId="77777777" w:rsidR="00B966CE" w:rsidRPr="00B966CE" w:rsidRDefault="00B966CE" w:rsidP="002747BE">
      <w:pPr>
        <w:rPr>
          <w:sz w:val="16"/>
          <w:szCs w:val="16"/>
        </w:rPr>
      </w:pPr>
    </w:p>
    <w:p w14:paraId="362D3821" w14:textId="77777777" w:rsidR="00587DF2" w:rsidRPr="0025281D" w:rsidRDefault="00587DF2" w:rsidP="002747BE">
      <w:r w:rsidRPr="0025281D">
        <w:t>USEPA</w:t>
      </w:r>
      <w:r w:rsidRPr="0025281D">
        <w:tab/>
      </w:r>
      <w:r w:rsidRPr="0025281D">
        <w:tab/>
        <w:t xml:space="preserve">United States </w:t>
      </w:r>
      <w:r w:rsidR="00342771" w:rsidRPr="0025281D">
        <w:t>Environmental Protection Agency</w:t>
      </w:r>
    </w:p>
    <w:p w14:paraId="7FCF2A58" w14:textId="77777777" w:rsidR="00B966CE" w:rsidRPr="00B966CE" w:rsidRDefault="00B966CE" w:rsidP="002747BE">
      <w:pPr>
        <w:rPr>
          <w:sz w:val="16"/>
          <w:szCs w:val="16"/>
        </w:rPr>
      </w:pPr>
    </w:p>
    <w:p w14:paraId="575C5D5A" w14:textId="0D9A180E" w:rsidR="00EA575B" w:rsidRDefault="0039166F" w:rsidP="002747BE">
      <w:r w:rsidRPr="00F00797">
        <w:t>VOC</w:t>
      </w:r>
      <w:r w:rsidRPr="00F00797">
        <w:tab/>
      </w:r>
      <w:r w:rsidRPr="00F00797">
        <w:tab/>
      </w:r>
      <w:r w:rsidRPr="00F00797">
        <w:tab/>
        <w:t>volatile organic compound</w:t>
      </w:r>
    </w:p>
    <w:p w14:paraId="07A49C72" w14:textId="77777777" w:rsidR="00EA575B" w:rsidRPr="001D07B3" w:rsidRDefault="00EA575B" w:rsidP="002747BE"/>
    <w:p w14:paraId="434A75C5" w14:textId="6B997952" w:rsidR="00E61B84" w:rsidRDefault="00E61B84" w:rsidP="00724992"/>
    <w:sectPr w:rsidR="00E61B84" w:rsidSect="006F6288">
      <w:pgSz w:w="12240" w:h="15840" w:code="1"/>
      <w:pgMar w:top="1440" w:right="1440" w:bottom="1440" w:left="1440" w:header="1080" w:footer="108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64FE4" w14:textId="77777777" w:rsidR="00D53C6F" w:rsidRDefault="00D53C6F">
      <w:r>
        <w:separator/>
      </w:r>
    </w:p>
  </w:endnote>
  <w:endnote w:type="continuationSeparator" w:id="0">
    <w:p w14:paraId="1A0EA960" w14:textId="77777777" w:rsidR="00D53C6F" w:rsidRDefault="00D5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55">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8F19C" w14:textId="066B365E" w:rsidR="0032769C" w:rsidRDefault="0032769C" w:rsidP="00980DD0">
    <w:pPr>
      <w:pStyle w:val="Footer"/>
      <w:pBdr>
        <w:top w:val="single" w:sz="4" w:space="1" w:color="auto"/>
      </w:pBdr>
    </w:pPr>
    <w:r>
      <w:t xml:space="preserve">Page </w:t>
    </w:r>
    <w:r>
      <w:fldChar w:fldCharType="begin"/>
    </w:r>
    <w:r>
      <w:instrText xml:space="preserve"> PAGE   \* MERGEFORMAT </w:instrText>
    </w:r>
    <w:r>
      <w:fldChar w:fldCharType="separate"/>
    </w:r>
    <w:r>
      <w:t>i</w:t>
    </w:r>
    <w:r>
      <w:rPr>
        <w:noProof/>
      </w:rPr>
      <w:fldChar w:fldCharType="end"/>
    </w:r>
    <w:r>
      <w:rPr>
        <w:noProof/>
      </w:rPr>
      <w:tab/>
    </w:r>
    <w:r>
      <w:t xml:space="preserve">USACE </w:t>
    </w:r>
    <w:r w:rsidRPr="005B3746">
      <w:t xml:space="preserve">Contract No. </w:t>
    </w:r>
    <w:r>
      <w:t>W91278-16-D-0006</w:t>
    </w:r>
  </w:p>
  <w:p w14:paraId="5A117AF4" w14:textId="4949E2E5" w:rsidR="0032769C" w:rsidRDefault="0032769C">
    <w:pPr>
      <w:pStyle w:val="Footer"/>
    </w:pPr>
    <w:r>
      <w:tab/>
      <w:t xml:space="preserve">Task Order </w:t>
    </w:r>
    <w:r w:rsidRPr="009E7089">
      <w:t>W91278</w:t>
    </w:r>
    <w:r w:rsidRPr="007414E7">
      <w:t>20</w:t>
    </w:r>
    <w:r w:rsidRPr="009E7089">
      <w:t>F01</w:t>
    </w:r>
    <w: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02824" w14:textId="14FD31DA" w:rsidR="0032769C" w:rsidRDefault="0032769C" w:rsidP="00E30F71">
    <w:pPr>
      <w:pStyle w:val="Footer"/>
      <w:pBdr>
        <w:top w:val="single" w:sz="4" w:space="1" w:color="auto"/>
      </w:pBdr>
      <w:spacing w:before="240"/>
    </w:pPr>
    <w:r>
      <w:t xml:space="preserve">USACE </w:t>
    </w:r>
    <w:r w:rsidRPr="005B3746">
      <w:t xml:space="preserve">Contract No. </w:t>
    </w:r>
    <w:r>
      <w:t>W91278-16-D-0006</w:t>
    </w:r>
    <w:r>
      <w:tab/>
      <w:t xml:space="preserve">Page </w:t>
    </w:r>
    <w:r>
      <w:fldChar w:fldCharType="begin"/>
    </w:r>
    <w:r>
      <w:instrText xml:space="preserve"> PAGE   \* MERGEFORMAT </w:instrText>
    </w:r>
    <w:r>
      <w:fldChar w:fldCharType="separate"/>
    </w:r>
    <w:r>
      <w:t>i</w:t>
    </w:r>
    <w:r>
      <w:rPr>
        <w:noProof/>
      </w:rPr>
      <w:fldChar w:fldCharType="end"/>
    </w:r>
  </w:p>
  <w:p w14:paraId="51BBC2C0" w14:textId="14F0DDE2" w:rsidR="0032769C" w:rsidRDefault="0032769C">
    <w:pPr>
      <w:pStyle w:val="Footer"/>
    </w:pPr>
    <w:r>
      <w:t xml:space="preserve">Task Order </w:t>
    </w:r>
    <w:r w:rsidRPr="009E7089">
      <w:t>W91278</w:t>
    </w:r>
    <w:r w:rsidRPr="007414E7">
      <w:t>20</w:t>
    </w:r>
    <w:r w:rsidRPr="009E7089">
      <w:t>F01</w:t>
    </w:r>
    <w:r>
      <w:t>22</w:t>
    </w:r>
    <w:r w:rsidRPr="005B3746">
      <w:rPr>
        <w:lang w:val="it-IT"/>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CB511" w14:textId="77777777" w:rsidR="0032769C" w:rsidRDefault="0032769C" w:rsidP="00980DD0">
    <w:pPr>
      <w:pStyle w:val="Footer"/>
      <w:pBdr>
        <w:top w:val="single" w:sz="4" w:space="1" w:color="auto"/>
      </w:pBdr>
    </w:pPr>
    <w:r>
      <w:t xml:space="preserve">Page </w:t>
    </w:r>
    <w:r>
      <w:fldChar w:fldCharType="begin"/>
    </w:r>
    <w:r>
      <w:instrText xml:space="preserve"> PAGE   \* MERGEFORMAT </w:instrText>
    </w:r>
    <w:r>
      <w:fldChar w:fldCharType="separate"/>
    </w:r>
    <w:r>
      <w:t>i</w:t>
    </w:r>
    <w:r>
      <w:rPr>
        <w:noProof/>
      </w:rPr>
      <w:fldChar w:fldCharType="end"/>
    </w:r>
    <w:r>
      <w:rPr>
        <w:noProof/>
      </w:rPr>
      <w:tab/>
    </w:r>
    <w:r>
      <w:t xml:space="preserve">USACE </w:t>
    </w:r>
    <w:r w:rsidRPr="005B3746">
      <w:t xml:space="preserve">Contract No. </w:t>
    </w:r>
    <w:r>
      <w:t>W91278-16-D-0006</w:t>
    </w:r>
  </w:p>
  <w:p w14:paraId="6DAB18B3" w14:textId="77777777" w:rsidR="0032769C" w:rsidRDefault="0032769C">
    <w:pPr>
      <w:pStyle w:val="Footer"/>
    </w:pPr>
    <w:r>
      <w:tab/>
      <w:t xml:space="preserve">Task Order </w:t>
    </w:r>
    <w:r w:rsidRPr="009E7089">
      <w:t>W91278</w:t>
    </w:r>
    <w:r w:rsidRPr="007414E7">
      <w:t>20</w:t>
    </w:r>
    <w:r w:rsidRPr="009E7089">
      <w:t>F01</w:t>
    </w:r>
    <w:r>
      <w:t>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FA2A" w14:textId="77777777" w:rsidR="0032769C" w:rsidRDefault="0032769C" w:rsidP="00887469">
    <w:pPr>
      <w:pStyle w:val="Footer"/>
      <w:pBdr>
        <w:top w:val="single" w:sz="4" w:space="1" w:color="auto"/>
      </w:pBdr>
    </w:pPr>
    <w:r>
      <w:t xml:space="preserve">Page </w:t>
    </w:r>
    <w:r>
      <w:fldChar w:fldCharType="begin"/>
    </w:r>
    <w:r>
      <w:instrText xml:space="preserve"> PAGE   \* MERGEFORMAT </w:instrText>
    </w:r>
    <w:r>
      <w:fldChar w:fldCharType="separate"/>
    </w:r>
    <w:r>
      <w:t>ii</w:t>
    </w:r>
    <w:r>
      <w:rPr>
        <w:noProof/>
      </w:rPr>
      <w:fldChar w:fldCharType="end"/>
    </w:r>
    <w:r>
      <w:rPr>
        <w:noProof/>
      </w:rPr>
      <w:tab/>
    </w:r>
    <w:r>
      <w:t xml:space="preserve">USACE </w:t>
    </w:r>
    <w:r w:rsidRPr="005B3746">
      <w:t xml:space="preserve">Contract No. </w:t>
    </w:r>
    <w:r>
      <w:t>W91278-16-D-0006</w:t>
    </w:r>
  </w:p>
  <w:p w14:paraId="3DBB7577" w14:textId="1FD8911F" w:rsidR="0032769C" w:rsidRPr="00A77088" w:rsidRDefault="0032769C" w:rsidP="00A77088">
    <w:pPr>
      <w:pStyle w:val="Footer"/>
    </w:pPr>
    <w:r>
      <w:tab/>
      <w:t xml:space="preserve">Task Order </w:t>
    </w:r>
    <w:r w:rsidRPr="009E7089">
      <w:t>W91278</w:t>
    </w:r>
    <w:r w:rsidRPr="007414E7">
      <w:t>20</w:t>
    </w:r>
    <w:r w:rsidRPr="009E7089">
      <w:t>F01</w:t>
    </w:r>
    <w: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37FAC" w14:textId="77777777" w:rsidR="00D53C6F" w:rsidRDefault="00D53C6F">
      <w:r>
        <w:separator/>
      </w:r>
    </w:p>
  </w:footnote>
  <w:footnote w:type="continuationSeparator" w:id="0">
    <w:p w14:paraId="7F7A6467" w14:textId="77777777" w:rsidR="00D53C6F" w:rsidRDefault="00D53C6F">
      <w:r>
        <w:continuationSeparator/>
      </w:r>
    </w:p>
  </w:footnote>
  <w:footnote w:id="1">
    <w:p w14:paraId="6CD3C7B0" w14:textId="1EEFF8BC" w:rsidR="0032769C" w:rsidRDefault="0032769C">
      <w:pPr>
        <w:pStyle w:val="FootnoteText"/>
      </w:pPr>
      <w:bookmarkStart w:id="6" w:name="_Hlk72328340"/>
      <w:r>
        <w:rPr>
          <w:rStyle w:val="FootnoteReference"/>
        </w:rPr>
        <w:footnoteRef/>
      </w:r>
      <w:r>
        <w:t xml:space="preserve"> On 14 May 2021, Vandenberg Air Force Base (AFB) was renamed Vandenberg Space Force Base (SFB). </w:t>
      </w:r>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35D5" w14:textId="6B711419" w:rsidR="0032769C" w:rsidRPr="00666643" w:rsidRDefault="0032769C" w:rsidP="00666643">
    <w:pPr>
      <w:pStyle w:val="Header"/>
      <w:pBdr>
        <w:bottom w:val="single" w:sz="4" w:space="1" w:color="auto"/>
      </w:pBdr>
      <w:jc w:val="right"/>
      <w:rPr>
        <w:rFonts w:ascii="Arial" w:hAnsi="Arial" w:cs="Arial"/>
      </w:rPr>
    </w:pPr>
    <w:r w:rsidRPr="00666643">
      <w:rPr>
        <w:rFonts w:ascii="Arial" w:hAnsi="Arial" w:cs="Arial"/>
        <w:noProof/>
      </w:rPr>
      <w:drawing>
        <wp:anchor distT="0" distB="0" distL="114300" distR="114300" simplePos="0" relativeHeight="251670016" behindDoc="0" locked="0" layoutInCell="1" allowOverlap="1" wp14:anchorId="2AAF2192" wp14:editId="1BA79ABC">
          <wp:simplePos x="0" y="0"/>
          <wp:positionH relativeFrom="column">
            <wp:posOffset>-82550</wp:posOffset>
          </wp:positionH>
          <wp:positionV relativeFrom="paragraph">
            <wp:posOffset>6350</wp:posOffset>
          </wp:positionV>
          <wp:extent cx="1024128" cy="3657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COM-black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365760"/>
                  </a:xfrm>
                  <a:prstGeom prst="rect">
                    <a:avLst/>
                  </a:prstGeom>
                </pic:spPr>
              </pic:pic>
            </a:graphicData>
          </a:graphic>
          <wp14:sizeRelH relativeFrom="page">
            <wp14:pctWidth>0</wp14:pctWidth>
          </wp14:sizeRelH>
          <wp14:sizeRelV relativeFrom="page">
            <wp14:pctHeight>0</wp14:pctHeight>
          </wp14:sizeRelV>
        </wp:anchor>
      </w:drawing>
    </w:r>
    <w:r w:rsidRPr="00666643">
      <w:rPr>
        <w:rFonts w:ascii="Arial" w:hAnsi="Arial" w:cs="Arial"/>
      </w:rPr>
      <w:tab/>
      <w:t xml:space="preserve">Vandenberg </w:t>
    </w:r>
    <w:r>
      <w:rPr>
        <w:rFonts w:ascii="Arial" w:hAnsi="Arial" w:cs="Arial"/>
      </w:rPr>
      <w:t>Space</w:t>
    </w:r>
    <w:r w:rsidRPr="00666643">
      <w:rPr>
        <w:rFonts w:ascii="Arial" w:hAnsi="Arial" w:cs="Arial"/>
      </w:rPr>
      <w:t xml:space="preserve"> Force Base</w:t>
    </w:r>
  </w:p>
  <w:p w14:paraId="44B68F95" w14:textId="1FFD0023" w:rsidR="0032769C" w:rsidRDefault="0032769C" w:rsidP="00980DD0">
    <w:pPr>
      <w:pStyle w:val="Header"/>
      <w:pBdr>
        <w:bottom w:val="single" w:sz="4" w:space="1" w:color="auto"/>
      </w:pBdr>
      <w:jc w:val="right"/>
      <w:rPr>
        <w:rFonts w:ascii="Arial" w:hAnsi="Arial" w:cs="Arial"/>
      </w:rPr>
    </w:pPr>
    <w:r w:rsidRPr="00666643">
      <w:rPr>
        <w:rFonts w:ascii="Arial" w:hAnsi="Arial" w:cs="Arial"/>
      </w:rPr>
      <w:tab/>
    </w:r>
    <w:r>
      <w:rPr>
        <w:rFonts w:ascii="Arial" w:hAnsi="Arial" w:cs="Arial"/>
      </w:rPr>
      <w:t xml:space="preserve">2018 </w:t>
    </w:r>
    <w:r w:rsidRPr="00666643">
      <w:rPr>
        <w:rFonts w:ascii="Arial" w:hAnsi="Arial" w:cs="Arial"/>
      </w:rPr>
      <w:t xml:space="preserve">Air Toxics Emission Inventory </w:t>
    </w:r>
    <w:r>
      <w:rPr>
        <w:rFonts w:ascii="Arial" w:hAnsi="Arial" w:cs="Arial"/>
      </w:rPr>
      <w:t>Report</w:t>
    </w:r>
  </w:p>
  <w:p w14:paraId="47FAFF14" w14:textId="77777777" w:rsidR="0032769C" w:rsidRPr="00980DD0" w:rsidRDefault="0032769C" w:rsidP="00980DD0">
    <w:pPr>
      <w:pStyle w:val="NoSpaci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CCD1" w14:textId="6C1D0036" w:rsidR="0032769C" w:rsidRPr="00666643" w:rsidRDefault="0032769C" w:rsidP="00D84C74">
    <w:pPr>
      <w:pStyle w:val="Header"/>
      <w:pBdr>
        <w:bottom w:val="single" w:sz="4" w:space="1" w:color="auto"/>
      </w:pBdr>
      <w:jc w:val="right"/>
      <w:rPr>
        <w:rFonts w:ascii="Arial" w:hAnsi="Arial" w:cs="Arial"/>
      </w:rPr>
    </w:pPr>
    <w:r w:rsidRPr="00666643">
      <w:rPr>
        <w:rFonts w:ascii="Arial" w:hAnsi="Arial" w:cs="Arial"/>
        <w:noProof/>
      </w:rPr>
      <w:drawing>
        <wp:anchor distT="0" distB="0" distL="114300" distR="114300" simplePos="0" relativeHeight="251672064" behindDoc="0" locked="0" layoutInCell="1" allowOverlap="1" wp14:anchorId="3CCF9B17" wp14:editId="30AA7C13">
          <wp:simplePos x="0" y="0"/>
          <wp:positionH relativeFrom="column">
            <wp:posOffset>5008880</wp:posOffset>
          </wp:positionH>
          <wp:positionV relativeFrom="paragraph">
            <wp:posOffset>9581</wp:posOffset>
          </wp:positionV>
          <wp:extent cx="1024128" cy="36576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COM-black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365760"/>
                  </a:xfrm>
                  <a:prstGeom prst="rect">
                    <a:avLst/>
                  </a:prstGeom>
                </pic:spPr>
              </pic:pic>
            </a:graphicData>
          </a:graphic>
          <wp14:sizeRelH relativeFrom="page">
            <wp14:pctWidth>0</wp14:pctWidth>
          </wp14:sizeRelH>
          <wp14:sizeRelV relativeFrom="page">
            <wp14:pctHeight>0</wp14:pctHeight>
          </wp14:sizeRelV>
        </wp:anchor>
      </w:drawing>
    </w:r>
    <w:r w:rsidRPr="00666643">
      <w:rPr>
        <w:rFonts w:ascii="Arial" w:hAnsi="Arial" w:cs="Arial"/>
      </w:rPr>
      <w:t xml:space="preserve">Vandenberg </w:t>
    </w:r>
    <w:r>
      <w:rPr>
        <w:rFonts w:ascii="Arial" w:hAnsi="Arial" w:cs="Arial"/>
      </w:rPr>
      <w:t>Space</w:t>
    </w:r>
    <w:r w:rsidRPr="00666643">
      <w:rPr>
        <w:rFonts w:ascii="Arial" w:hAnsi="Arial" w:cs="Arial"/>
      </w:rPr>
      <w:t xml:space="preserve"> Force Bas</w:t>
    </w:r>
    <w:r>
      <w:rPr>
        <w:rFonts w:ascii="Arial" w:hAnsi="Arial" w:cs="Arial"/>
      </w:rPr>
      <w:t>e</w:t>
    </w:r>
    <w:r w:rsidRPr="00666643">
      <w:rPr>
        <w:rFonts w:ascii="Arial" w:hAnsi="Arial" w:cs="Arial"/>
      </w:rPr>
      <w:tab/>
    </w:r>
  </w:p>
  <w:p w14:paraId="491C1CA5" w14:textId="03187D3C" w:rsidR="0032769C" w:rsidRDefault="0032769C" w:rsidP="00980DD0">
    <w:pPr>
      <w:pStyle w:val="Header"/>
      <w:pBdr>
        <w:bottom w:val="single" w:sz="4" w:space="1" w:color="auto"/>
      </w:pBdr>
      <w:jc w:val="right"/>
      <w:rPr>
        <w:rFonts w:ascii="Arial" w:hAnsi="Arial" w:cs="Arial"/>
      </w:rPr>
    </w:pPr>
    <w:r>
      <w:rPr>
        <w:rFonts w:ascii="Arial" w:hAnsi="Arial" w:cs="Arial"/>
      </w:rPr>
      <w:t xml:space="preserve">2018 </w:t>
    </w:r>
    <w:r w:rsidRPr="00666643">
      <w:rPr>
        <w:rFonts w:ascii="Arial" w:hAnsi="Arial" w:cs="Arial"/>
      </w:rPr>
      <w:t xml:space="preserve">Air Toxics Emission Inventory </w:t>
    </w:r>
    <w:r>
      <w:rPr>
        <w:rFonts w:ascii="Arial" w:hAnsi="Arial" w:cs="Arial"/>
      </w:rPr>
      <w:t>Report</w:t>
    </w:r>
    <w:r w:rsidRPr="00666643">
      <w:rPr>
        <w:rFonts w:ascii="Arial" w:hAnsi="Arial" w:cs="Arial"/>
      </w:rPr>
      <w:tab/>
    </w:r>
  </w:p>
  <w:p w14:paraId="5D89078A" w14:textId="77777777" w:rsidR="0032769C" w:rsidRPr="00980DD0" w:rsidRDefault="0032769C" w:rsidP="00980DD0">
    <w:pPr>
      <w:pStyle w:val="No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6740302"/>
    <w:lvl w:ilvl="0">
      <w:start w:val="1"/>
      <w:numFmt w:val="decimal"/>
      <w:lvlText w:val="%1."/>
      <w:lvlJc w:val="left"/>
      <w:pPr>
        <w:tabs>
          <w:tab w:val="num" w:pos="1800"/>
        </w:tabs>
        <w:ind w:left="1800" w:hanging="360"/>
      </w:pPr>
    </w:lvl>
  </w:abstractNum>
  <w:abstractNum w:abstractNumId="1" w15:restartNumberingAfterBreak="0">
    <w:nsid w:val="FFFFFF89"/>
    <w:multiLevelType w:val="singleLevel"/>
    <w:tmpl w:val="4E3CB81C"/>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16DB6"/>
    <w:multiLevelType w:val="hybridMultilevel"/>
    <w:tmpl w:val="50A2A74A"/>
    <w:lvl w:ilvl="0" w:tplc="04090001">
      <w:start w:val="1"/>
      <w:numFmt w:val="bullet"/>
      <w:lvlText w:val=""/>
      <w:lvlJc w:val="left"/>
      <w:pPr>
        <w:tabs>
          <w:tab w:val="num" w:pos="1500"/>
        </w:tabs>
        <w:ind w:left="1500" w:hanging="360"/>
      </w:pPr>
      <w:rPr>
        <w:rFonts w:ascii="Symbol" w:hAnsi="Symbol" w:cs="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cs="Wingdings" w:hint="default"/>
      </w:rPr>
    </w:lvl>
    <w:lvl w:ilvl="3" w:tplc="04090001" w:tentative="1">
      <w:start w:val="1"/>
      <w:numFmt w:val="bullet"/>
      <w:lvlText w:val=""/>
      <w:lvlJc w:val="left"/>
      <w:pPr>
        <w:tabs>
          <w:tab w:val="num" w:pos="3660"/>
        </w:tabs>
        <w:ind w:left="3660" w:hanging="360"/>
      </w:pPr>
      <w:rPr>
        <w:rFonts w:ascii="Symbol" w:hAnsi="Symbol" w:cs="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cs="Wingdings" w:hint="default"/>
      </w:rPr>
    </w:lvl>
    <w:lvl w:ilvl="6" w:tplc="04090001" w:tentative="1">
      <w:start w:val="1"/>
      <w:numFmt w:val="bullet"/>
      <w:lvlText w:val=""/>
      <w:lvlJc w:val="left"/>
      <w:pPr>
        <w:tabs>
          <w:tab w:val="num" w:pos="5820"/>
        </w:tabs>
        <w:ind w:left="5820" w:hanging="360"/>
      </w:pPr>
      <w:rPr>
        <w:rFonts w:ascii="Symbol" w:hAnsi="Symbol" w:cs="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cs="Wingdings" w:hint="default"/>
      </w:rPr>
    </w:lvl>
  </w:abstractNum>
  <w:abstractNum w:abstractNumId="3" w15:restartNumberingAfterBreak="0">
    <w:nsid w:val="0A4408B0"/>
    <w:multiLevelType w:val="hybridMultilevel"/>
    <w:tmpl w:val="FE5CC0C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B4E5C69"/>
    <w:multiLevelType w:val="multilevel"/>
    <w:tmpl w:val="D024A6EA"/>
    <w:lvl w:ilvl="0">
      <w:start w:val="1"/>
      <w:numFmt w:val="decimal"/>
      <w:lvlText w:val="%1.0"/>
      <w:lvlJc w:val="left"/>
      <w:pPr>
        <w:tabs>
          <w:tab w:val="num" w:pos="1440"/>
        </w:tabs>
        <w:ind w:left="432" w:hanging="432"/>
      </w:pPr>
      <w:rPr>
        <w:rFonts w:hint="default"/>
      </w:rPr>
    </w:lvl>
    <w:lvl w:ilvl="1">
      <w:start w:val="1"/>
      <w:numFmt w:val="decimal"/>
      <w:lvlText w:val="%1.%2"/>
      <w:lvlJc w:val="left"/>
      <w:pPr>
        <w:tabs>
          <w:tab w:val="num" w:pos="1530"/>
        </w:tabs>
        <w:ind w:left="66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b/>
        <w:bCs/>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28C41FA"/>
    <w:multiLevelType w:val="hybridMultilevel"/>
    <w:tmpl w:val="77B01786"/>
    <w:lvl w:ilvl="0" w:tplc="04090001">
      <w:start w:val="1"/>
      <w:numFmt w:val="bullet"/>
      <w:lvlText w:val=""/>
      <w:lvlJc w:val="left"/>
      <w:pPr>
        <w:tabs>
          <w:tab w:val="num" w:pos="720"/>
        </w:tabs>
        <w:ind w:left="720" w:hanging="360"/>
      </w:pPr>
      <w:rPr>
        <w:rFonts w:ascii="Symbol" w:hAnsi="Symbol" w:cs="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cs="Wingdings" w:hint="default"/>
      </w:rPr>
    </w:lvl>
    <w:lvl w:ilvl="3" w:tplc="0409000F" w:tentative="1">
      <w:start w:val="1"/>
      <w:numFmt w:val="bullet"/>
      <w:lvlText w:val=""/>
      <w:lvlJc w:val="left"/>
      <w:pPr>
        <w:tabs>
          <w:tab w:val="num" w:pos="2880"/>
        </w:tabs>
        <w:ind w:left="2880" w:hanging="360"/>
      </w:pPr>
      <w:rPr>
        <w:rFonts w:ascii="Symbol" w:hAnsi="Symbol" w:cs="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cs="Wingdings" w:hint="default"/>
      </w:rPr>
    </w:lvl>
    <w:lvl w:ilvl="6" w:tplc="0409000F" w:tentative="1">
      <w:start w:val="1"/>
      <w:numFmt w:val="bullet"/>
      <w:lvlText w:val=""/>
      <w:lvlJc w:val="left"/>
      <w:pPr>
        <w:tabs>
          <w:tab w:val="num" w:pos="5040"/>
        </w:tabs>
        <w:ind w:left="5040" w:hanging="360"/>
      </w:pPr>
      <w:rPr>
        <w:rFonts w:ascii="Symbol" w:hAnsi="Symbol" w:cs="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3472C5B"/>
    <w:multiLevelType w:val="hybridMultilevel"/>
    <w:tmpl w:val="9A9CD6A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B442728"/>
    <w:multiLevelType w:val="hybridMultilevel"/>
    <w:tmpl w:val="CA444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1506E8"/>
    <w:multiLevelType w:val="hybridMultilevel"/>
    <w:tmpl w:val="2C60CF0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F9F4FA1"/>
    <w:multiLevelType w:val="hybridMultilevel"/>
    <w:tmpl w:val="4AF61B5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3650A3E"/>
    <w:multiLevelType w:val="multilevel"/>
    <w:tmpl w:val="505A100E"/>
    <w:lvl w:ilvl="0">
      <w:start w:val="1"/>
      <w:numFmt w:val="decimal"/>
      <w:pStyle w:val="Heading1"/>
      <w:lvlText w:val="%1.0"/>
      <w:lvlJc w:val="left"/>
      <w:pPr>
        <w:tabs>
          <w:tab w:val="num" w:pos="1440"/>
        </w:tabs>
        <w:ind w:left="720" w:hanging="720"/>
      </w:pPr>
      <w:rPr>
        <w:rFonts w:ascii="Arial Bold" w:hAnsi="Arial Bold" w:hint="default"/>
        <w:b/>
        <w:i w:val="0"/>
      </w:rPr>
    </w:lvl>
    <w:lvl w:ilvl="1">
      <w:start w:val="1"/>
      <w:numFmt w:val="decimal"/>
      <w:pStyle w:val="Heading2"/>
      <w:lvlText w:val="%1.%2"/>
      <w:lvlJc w:val="left"/>
      <w:pPr>
        <w:tabs>
          <w:tab w:val="num" w:pos="1530"/>
        </w:tabs>
        <w:ind w:left="720" w:hanging="630"/>
      </w:pPr>
      <w:rPr>
        <w:rFonts w:ascii="Arial Bold" w:hAnsi="Arial Bold" w:hint="default"/>
        <w:b/>
        <w:i w:val="0"/>
      </w:rPr>
    </w:lvl>
    <w:lvl w:ilvl="2">
      <w:start w:val="1"/>
      <w:numFmt w:val="decimal"/>
      <w:pStyle w:val="Heading3"/>
      <w:lvlText w:val="%1.%2.%3"/>
      <w:lvlJc w:val="left"/>
      <w:pPr>
        <w:tabs>
          <w:tab w:val="num" w:pos="720"/>
        </w:tabs>
        <w:ind w:left="720" w:hanging="720"/>
      </w:pPr>
      <w:rPr>
        <w:rFonts w:ascii="Arial Bold" w:hAnsi="Arial Bold" w:hint="default"/>
        <w:b/>
        <w:i w:val="0"/>
      </w:rPr>
    </w:lvl>
    <w:lvl w:ilvl="3">
      <w:start w:val="1"/>
      <w:numFmt w:val="decimal"/>
      <w:pStyle w:val="Heading4"/>
      <w:lvlText w:val="%1.%2.%3.%4"/>
      <w:lvlJc w:val="left"/>
      <w:pPr>
        <w:tabs>
          <w:tab w:val="num" w:pos="864"/>
        </w:tabs>
        <w:ind w:left="864" w:hanging="864"/>
      </w:pPr>
      <w:rPr>
        <w:rFonts w:ascii="Arial Bold" w:hAnsi="Arial Bold" w:hint="default"/>
        <w:b/>
        <w:bCs/>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451640D"/>
    <w:multiLevelType w:val="singleLevel"/>
    <w:tmpl w:val="74C058B4"/>
    <w:lvl w:ilvl="0">
      <w:start w:val="1"/>
      <w:numFmt w:val="bullet"/>
      <w:pStyle w:val="Bullet"/>
      <w:lvlText w:val=""/>
      <w:lvlJc w:val="left"/>
      <w:pPr>
        <w:tabs>
          <w:tab w:val="num" w:pos="360"/>
        </w:tabs>
        <w:ind w:left="360" w:hanging="360"/>
      </w:pPr>
      <w:rPr>
        <w:rFonts w:ascii="Symbol" w:hAnsi="Symbol" w:cs="Symbol" w:hint="default"/>
      </w:rPr>
    </w:lvl>
  </w:abstractNum>
  <w:abstractNum w:abstractNumId="12" w15:restartNumberingAfterBreak="0">
    <w:nsid w:val="24A75F63"/>
    <w:multiLevelType w:val="hybridMultilevel"/>
    <w:tmpl w:val="2F423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A43B60"/>
    <w:multiLevelType w:val="multilevel"/>
    <w:tmpl w:val="9120179E"/>
    <w:lvl w:ilvl="0">
      <w:start w:val="1"/>
      <w:numFmt w:val="decimal"/>
      <w:lvlText w:val="%1.0"/>
      <w:lvlJc w:val="left"/>
      <w:pPr>
        <w:tabs>
          <w:tab w:val="num" w:pos="1440"/>
        </w:tabs>
        <w:ind w:left="432" w:hanging="432"/>
      </w:pPr>
      <w:rPr>
        <w:rFonts w:hint="default"/>
      </w:rPr>
    </w:lvl>
    <w:lvl w:ilvl="1">
      <w:start w:val="1"/>
      <w:numFmt w:val="decimal"/>
      <w:lvlText w:val="%1.%2"/>
      <w:lvlJc w:val="left"/>
      <w:pPr>
        <w:tabs>
          <w:tab w:val="num" w:pos="1530"/>
        </w:tabs>
        <w:ind w:left="666" w:hanging="576"/>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hint="default"/>
        <w:b/>
        <w:bCs/>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6342699"/>
    <w:multiLevelType w:val="hybridMultilevel"/>
    <w:tmpl w:val="00E00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AA265D"/>
    <w:multiLevelType w:val="hybridMultilevel"/>
    <w:tmpl w:val="D452D5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6B30EA"/>
    <w:multiLevelType w:val="hybridMultilevel"/>
    <w:tmpl w:val="9A0098C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BCC365B"/>
    <w:multiLevelType w:val="hybridMultilevel"/>
    <w:tmpl w:val="FA7E6E00"/>
    <w:lvl w:ilvl="0" w:tplc="D82A4D9C">
      <w:start w:val="1"/>
      <w:numFmt w:val="bullet"/>
      <w:lvlText w:val=""/>
      <w:lvlJc w:val="left"/>
      <w:pPr>
        <w:tabs>
          <w:tab w:val="num" w:pos="1800"/>
        </w:tabs>
        <w:ind w:left="180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B22FD0"/>
    <w:multiLevelType w:val="hybridMultilevel"/>
    <w:tmpl w:val="ECF4FD4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11D3231"/>
    <w:multiLevelType w:val="hybridMultilevel"/>
    <w:tmpl w:val="81EA77C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213205C"/>
    <w:multiLevelType w:val="hybridMultilevel"/>
    <w:tmpl w:val="48B00F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2EA5C22"/>
    <w:multiLevelType w:val="hybridMultilevel"/>
    <w:tmpl w:val="B554DBA0"/>
    <w:lvl w:ilvl="0" w:tplc="14E62AFE">
      <w:start w:val="1"/>
      <w:numFmt w:val="bullet"/>
      <w:pStyle w:val="ListParagraph"/>
      <w:lvlText w:val=""/>
      <w:lvlJc w:val="left"/>
      <w:pPr>
        <w:ind w:left="23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4CA4742"/>
    <w:multiLevelType w:val="hybridMultilevel"/>
    <w:tmpl w:val="071644B8"/>
    <w:lvl w:ilvl="0" w:tplc="04090001">
      <w:start w:val="1"/>
      <w:numFmt w:val="bullet"/>
      <w:lvlText w:val=""/>
      <w:lvlJc w:val="left"/>
      <w:pPr>
        <w:tabs>
          <w:tab w:val="num" w:pos="720"/>
        </w:tabs>
        <w:ind w:left="720" w:hanging="360"/>
      </w:pPr>
      <w:rPr>
        <w:rFonts w:ascii="Symbol" w:hAnsi="Symbol" w:cs="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57B3E26"/>
    <w:multiLevelType w:val="hybridMultilevel"/>
    <w:tmpl w:val="000C424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5AC134B"/>
    <w:multiLevelType w:val="hybridMultilevel"/>
    <w:tmpl w:val="52981246"/>
    <w:lvl w:ilvl="0" w:tplc="0409000F">
      <w:start w:val="1"/>
      <w:numFmt w:val="decimal"/>
      <w:lvlText w:val="%1."/>
      <w:lvlJc w:val="left"/>
      <w:pPr>
        <w:tabs>
          <w:tab w:val="num" w:pos="720"/>
        </w:tabs>
        <w:ind w:left="720" w:hanging="360"/>
      </w:pPr>
    </w:lvl>
    <w:lvl w:ilvl="1" w:tplc="7504839E">
      <w:start w:val="1"/>
      <w:numFmt w:val="lowerRoman"/>
      <w:lvlText w:val="%2."/>
      <w:lvlJc w:val="left"/>
      <w:pPr>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735D51"/>
    <w:multiLevelType w:val="hybridMultilevel"/>
    <w:tmpl w:val="53C87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1A5247"/>
    <w:multiLevelType w:val="hybridMultilevel"/>
    <w:tmpl w:val="9BD4B2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D091A8B"/>
    <w:multiLevelType w:val="hybridMultilevel"/>
    <w:tmpl w:val="E4BC9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470CD4"/>
    <w:multiLevelType w:val="hybridMultilevel"/>
    <w:tmpl w:val="9EB2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83037C"/>
    <w:multiLevelType w:val="hybridMultilevel"/>
    <w:tmpl w:val="44B660B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5A433E5"/>
    <w:multiLevelType w:val="hybridMultilevel"/>
    <w:tmpl w:val="9E780648"/>
    <w:lvl w:ilvl="0" w:tplc="93B2C1F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B7626"/>
    <w:multiLevelType w:val="hybridMultilevel"/>
    <w:tmpl w:val="272C37E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5C450DB3"/>
    <w:multiLevelType w:val="singleLevel"/>
    <w:tmpl w:val="D846862C"/>
    <w:lvl w:ilvl="0">
      <w:start w:val="1"/>
      <w:numFmt w:val="bullet"/>
      <w:lvlText w:val=""/>
      <w:lvlJc w:val="left"/>
      <w:pPr>
        <w:tabs>
          <w:tab w:val="num" w:pos="1440"/>
        </w:tabs>
        <w:ind w:left="1440" w:hanging="720"/>
      </w:pPr>
      <w:rPr>
        <w:rFonts w:ascii="Symbol" w:hAnsi="Symbol" w:hint="default"/>
      </w:rPr>
    </w:lvl>
  </w:abstractNum>
  <w:abstractNum w:abstractNumId="33" w15:restartNumberingAfterBreak="0">
    <w:nsid w:val="5F1445E8"/>
    <w:multiLevelType w:val="singleLevel"/>
    <w:tmpl w:val="DFE877D2"/>
    <w:lvl w:ilvl="0">
      <w:start w:val="1"/>
      <w:numFmt w:val="bullet"/>
      <w:pStyle w:val="ListBullet"/>
      <w:lvlText w:val=""/>
      <w:lvlJc w:val="left"/>
      <w:pPr>
        <w:tabs>
          <w:tab w:val="num" w:pos="720"/>
        </w:tabs>
        <w:ind w:left="720" w:hanging="360"/>
      </w:pPr>
      <w:rPr>
        <w:rFonts w:ascii="Symbol" w:hAnsi="Symbol" w:cs="Symbol" w:hint="default"/>
      </w:rPr>
    </w:lvl>
  </w:abstractNum>
  <w:abstractNum w:abstractNumId="34" w15:restartNumberingAfterBreak="0">
    <w:nsid w:val="619B5096"/>
    <w:multiLevelType w:val="hybridMultilevel"/>
    <w:tmpl w:val="73AADB4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394682D"/>
    <w:multiLevelType w:val="hybridMultilevel"/>
    <w:tmpl w:val="83D87B6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D04742"/>
    <w:multiLevelType w:val="hybridMultilevel"/>
    <w:tmpl w:val="04DCC29A"/>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4F5550F"/>
    <w:multiLevelType w:val="hybridMultilevel"/>
    <w:tmpl w:val="334C3778"/>
    <w:lvl w:ilvl="0" w:tplc="FFFFFFFF">
      <w:start w:val="1"/>
      <w:numFmt w:val="bullet"/>
      <w:pStyle w:val="ListBulletShor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6F630F4"/>
    <w:multiLevelType w:val="hybridMultilevel"/>
    <w:tmpl w:val="56DA48D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76D078B"/>
    <w:multiLevelType w:val="hybridMultilevel"/>
    <w:tmpl w:val="112C3276"/>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40" w15:restartNumberingAfterBreak="0">
    <w:nsid w:val="68166F70"/>
    <w:multiLevelType w:val="hybridMultilevel"/>
    <w:tmpl w:val="30349D7E"/>
    <w:lvl w:ilvl="0" w:tplc="621079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BD1B95"/>
    <w:multiLevelType w:val="multilevel"/>
    <w:tmpl w:val="9120179E"/>
    <w:lvl w:ilvl="0">
      <w:start w:val="1"/>
      <w:numFmt w:val="decimal"/>
      <w:lvlText w:val="%1.0"/>
      <w:lvlJc w:val="left"/>
      <w:pPr>
        <w:tabs>
          <w:tab w:val="num" w:pos="1440"/>
        </w:tabs>
        <w:ind w:left="432" w:hanging="432"/>
      </w:pPr>
      <w:rPr>
        <w:rFonts w:hint="default"/>
      </w:rPr>
    </w:lvl>
    <w:lvl w:ilvl="1">
      <w:start w:val="1"/>
      <w:numFmt w:val="decimal"/>
      <w:lvlText w:val="%1.%2"/>
      <w:lvlJc w:val="left"/>
      <w:pPr>
        <w:tabs>
          <w:tab w:val="num" w:pos="1530"/>
        </w:tabs>
        <w:ind w:left="666" w:hanging="576"/>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hint="default"/>
        <w:b/>
        <w:bCs/>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285ABD"/>
    <w:multiLevelType w:val="hybridMultilevel"/>
    <w:tmpl w:val="80DAA05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27122AF"/>
    <w:multiLevelType w:val="hybridMultilevel"/>
    <w:tmpl w:val="8278947C"/>
    <w:lvl w:ilvl="0" w:tplc="435EFEE6">
      <w:start w:val="1"/>
      <w:numFmt w:val="bullet"/>
      <w:pStyle w:val="ListBulletShortSecond"/>
      <w:lvlText w:val=""/>
      <w:lvlJc w:val="left"/>
      <w:pPr>
        <w:tabs>
          <w:tab w:val="num" w:pos="1800"/>
        </w:tabs>
        <w:ind w:left="1800" w:hanging="360"/>
      </w:pPr>
      <w:rPr>
        <w:rFonts w:ascii="Wingdings" w:hAnsi="Wingdings" w:cs="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44" w15:restartNumberingAfterBreak="0">
    <w:nsid w:val="746E7A3B"/>
    <w:multiLevelType w:val="hybridMultilevel"/>
    <w:tmpl w:val="095EAB78"/>
    <w:lvl w:ilvl="0" w:tplc="04090001">
      <w:start w:val="1"/>
      <w:numFmt w:val="bullet"/>
      <w:lvlText w:val=""/>
      <w:lvlJc w:val="left"/>
      <w:pPr>
        <w:tabs>
          <w:tab w:val="num" w:pos="1440"/>
        </w:tabs>
        <w:ind w:left="1440" w:hanging="360"/>
      </w:pPr>
      <w:rPr>
        <w:rFonts w:ascii="Symbol" w:hAnsi="Symbol" w:cs="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45" w15:restartNumberingAfterBreak="0">
    <w:nsid w:val="7B9E4057"/>
    <w:multiLevelType w:val="hybridMultilevel"/>
    <w:tmpl w:val="A9D4B472"/>
    <w:lvl w:ilvl="0" w:tplc="0409000F">
      <w:start w:val="1"/>
      <w:numFmt w:val="decimal"/>
      <w:lvlText w:val="%1."/>
      <w:lvlJc w:val="left"/>
      <w:pPr>
        <w:tabs>
          <w:tab w:val="num" w:pos="720"/>
        </w:tabs>
        <w:ind w:left="720" w:hanging="360"/>
      </w:pPr>
    </w:lvl>
    <w:lvl w:ilvl="1" w:tplc="10948356">
      <w:start w:val="102"/>
      <w:numFmt w:val="decimal"/>
      <w:lvlText w:val="%2"/>
      <w:lvlJc w:val="left"/>
      <w:pPr>
        <w:tabs>
          <w:tab w:val="num" w:pos="1770"/>
        </w:tabs>
        <w:ind w:left="1770" w:hanging="6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10"/>
  </w:num>
  <w:num w:numId="4">
    <w:abstractNumId w:val="37"/>
  </w:num>
  <w:num w:numId="5">
    <w:abstractNumId w:val="5"/>
  </w:num>
  <w:num w:numId="6">
    <w:abstractNumId w:val="33"/>
  </w:num>
  <w:num w:numId="7">
    <w:abstractNumId w:val="43"/>
  </w:num>
  <w:num w:numId="8">
    <w:abstractNumId w:val="29"/>
  </w:num>
  <w:num w:numId="9">
    <w:abstractNumId w:val="11"/>
  </w:num>
  <w:num w:numId="10">
    <w:abstractNumId w:val="17"/>
  </w:num>
  <w:num w:numId="11">
    <w:abstractNumId w:val="2"/>
  </w:num>
  <w:num w:numId="12">
    <w:abstractNumId w:val="23"/>
  </w:num>
  <w:num w:numId="13">
    <w:abstractNumId w:val="45"/>
  </w:num>
  <w:num w:numId="14">
    <w:abstractNumId w:val="9"/>
  </w:num>
  <w:num w:numId="15">
    <w:abstractNumId w:val="19"/>
  </w:num>
  <w:num w:numId="16">
    <w:abstractNumId w:val="18"/>
  </w:num>
  <w:num w:numId="17">
    <w:abstractNumId w:val="36"/>
  </w:num>
  <w:num w:numId="18">
    <w:abstractNumId w:val="44"/>
  </w:num>
  <w:num w:numId="19">
    <w:abstractNumId w:val="6"/>
  </w:num>
  <w:num w:numId="20">
    <w:abstractNumId w:val="42"/>
  </w:num>
  <w:num w:numId="21">
    <w:abstractNumId w:val="38"/>
  </w:num>
  <w:num w:numId="22">
    <w:abstractNumId w:val="10"/>
  </w:num>
  <w:num w:numId="23">
    <w:abstractNumId w:val="20"/>
  </w:num>
  <w:num w:numId="24">
    <w:abstractNumId w:val="22"/>
  </w:num>
  <w:num w:numId="25">
    <w:abstractNumId w:val="24"/>
  </w:num>
  <w:num w:numId="26">
    <w:abstractNumId w:val="16"/>
  </w:num>
  <w:num w:numId="27">
    <w:abstractNumId w:val="3"/>
  </w:num>
  <w:num w:numId="28">
    <w:abstractNumId w:val="8"/>
  </w:num>
  <w:num w:numId="29">
    <w:abstractNumId w:val="35"/>
  </w:num>
  <w:num w:numId="30">
    <w:abstractNumId w:val="7"/>
  </w:num>
  <w:num w:numId="31">
    <w:abstractNumId w:val="15"/>
  </w:num>
  <w:num w:numId="32">
    <w:abstractNumId w:val="26"/>
  </w:num>
  <w:num w:numId="33">
    <w:abstractNumId w:val="34"/>
  </w:num>
  <w:num w:numId="34">
    <w:abstractNumId w:val="31"/>
  </w:num>
  <w:num w:numId="35">
    <w:abstractNumId w:val="0"/>
  </w:num>
  <w:num w:numId="36">
    <w:abstractNumId w:val="39"/>
  </w:num>
  <w:num w:numId="37">
    <w:abstractNumId w:val="25"/>
  </w:num>
  <w:num w:numId="38">
    <w:abstractNumId w:val="28"/>
  </w:num>
  <w:num w:numId="39">
    <w:abstractNumId w:val="27"/>
  </w:num>
  <w:num w:numId="40">
    <w:abstractNumId w:val="14"/>
  </w:num>
  <w:num w:numId="41">
    <w:abstractNumId w:val="12"/>
  </w:num>
  <w:num w:numId="42">
    <w:abstractNumId w:val="4"/>
  </w:num>
  <w:num w:numId="43">
    <w:abstractNumId w:val="41"/>
  </w:num>
  <w:num w:numId="44">
    <w:abstractNumId w:val="13"/>
  </w:num>
  <w:num w:numId="45">
    <w:abstractNumId w:val="40"/>
  </w:num>
  <w:num w:numId="46">
    <w:abstractNumId w:val="32"/>
  </w:num>
  <w:num w:numId="47">
    <w:abstractNumId w:val="21"/>
  </w:num>
  <w:num w:numId="48">
    <w:abstractNumId w:val="1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num>
  <w:num w:numId="52">
    <w:abstractNumId w:val="10"/>
  </w:num>
  <w:num w:numId="53">
    <w:abstractNumId w:val="10"/>
  </w:num>
  <w:num w:numId="54">
    <w:abstractNumId w:val="10"/>
  </w:num>
  <w:num w:numId="55">
    <w:abstractNumId w:val="1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abane, Ramzi">
    <w15:presenceInfo w15:providerId="AD" w15:userId="S::Ramzi.Chaabane@aecom.com::f645cc31-86f2-494a-ae75-fa972c0e9433"/>
  </w15:person>
  <w15:person w15:author="Ramzi Chaabane">
    <w15:presenceInfo w15:providerId="AD" w15:userId="S::Ramzi.Chaabane@aecom.com::f645cc31-86f2-494a-ae75-fa972c0e94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AF4"/>
    <w:rsid w:val="00000122"/>
    <w:rsid w:val="00000C2B"/>
    <w:rsid w:val="0000109D"/>
    <w:rsid w:val="00001591"/>
    <w:rsid w:val="00001B58"/>
    <w:rsid w:val="00002C0A"/>
    <w:rsid w:val="00002EFD"/>
    <w:rsid w:val="00003812"/>
    <w:rsid w:val="0000398A"/>
    <w:rsid w:val="00003B6A"/>
    <w:rsid w:val="0000508F"/>
    <w:rsid w:val="0000574D"/>
    <w:rsid w:val="00005907"/>
    <w:rsid w:val="0000645B"/>
    <w:rsid w:val="000064C7"/>
    <w:rsid w:val="00006FC4"/>
    <w:rsid w:val="000071FA"/>
    <w:rsid w:val="000077EF"/>
    <w:rsid w:val="00007928"/>
    <w:rsid w:val="000079E7"/>
    <w:rsid w:val="00010D64"/>
    <w:rsid w:val="00010F8C"/>
    <w:rsid w:val="00011070"/>
    <w:rsid w:val="000112C2"/>
    <w:rsid w:val="000115AB"/>
    <w:rsid w:val="00012303"/>
    <w:rsid w:val="0001243B"/>
    <w:rsid w:val="000132FA"/>
    <w:rsid w:val="00013429"/>
    <w:rsid w:val="0001376F"/>
    <w:rsid w:val="00013F9B"/>
    <w:rsid w:val="00014D01"/>
    <w:rsid w:val="00015CF2"/>
    <w:rsid w:val="00016551"/>
    <w:rsid w:val="00016B67"/>
    <w:rsid w:val="000175DE"/>
    <w:rsid w:val="00020260"/>
    <w:rsid w:val="00020795"/>
    <w:rsid w:val="00020C89"/>
    <w:rsid w:val="000215F4"/>
    <w:rsid w:val="000218FF"/>
    <w:rsid w:val="000228F1"/>
    <w:rsid w:val="00023093"/>
    <w:rsid w:val="00023B5A"/>
    <w:rsid w:val="00025676"/>
    <w:rsid w:val="00025A09"/>
    <w:rsid w:val="00025BEE"/>
    <w:rsid w:val="000263D0"/>
    <w:rsid w:val="00026AC9"/>
    <w:rsid w:val="0002706D"/>
    <w:rsid w:val="000272AB"/>
    <w:rsid w:val="000275E5"/>
    <w:rsid w:val="00030FC8"/>
    <w:rsid w:val="00031CFB"/>
    <w:rsid w:val="00032230"/>
    <w:rsid w:val="000333AE"/>
    <w:rsid w:val="000339F9"/>
    <w:rsid w:val="000357AF"/>
    <w:rsid w:val="00035E22"/>
    <w:rsid w:val="0004013E"/>
    <w:rsid w:val="000412D8"/>
    <w:rsid w:val="00041305"/>
    <w:rsid w:val="00041802"/>
    <w:rsid w:val="00042D43"/>
    <w:rsid w:val="000433D5"/>
    <w:rsid w:val="00043538"/>
    <w:rsid w:val="0004497C"/>
    <w:rsid w:val="00045601"/>
    <w:rsid w:val="00045F4A"/>
    <w:rsid w:val="000465EB"/>
    <w:rsid w:val="000515AD"/>
    <w:rsid w:val="0005165E"/>
    <w:rsid w:val="00052044"/>
    <w:rsid w:val="0005272A"/>
    <w:rsid w:val="00052F0F"/>
    <w:rsid w:val="00053FF5"/>
    <w:rsid w:val="000541CA"/>
    <w:rsid w:val="00055D46"/>
    <w:rsid w:val="00056E74"/>
    <w:rsid w:val="00057D2D"/>
    <w:rsid w:val="00057F34"/>
    <w:rsid w:val="0006096C"/>
    <w:rsid w:val="00060FF4"/>
    <w:rsid w:val="000613F0"/>
    <w:rsid w:val="00062447"/>
    <w:rsid w:val="000626B0"/>
    <w:rsid w:val="00063476"/>
    <w:rsid w:val="000639B1"/>
    <w:rsid w:val="000642F8"/>
    <w:rsid w:val="00066A82"/>
    <w:rsid w:val="00067BDD"/>
    <w:rsid w:val="00067E84"/>
    <w:rsid w:val="00067EA1"/>
    <w:rsid w:val="000709F6"/>
    <w:rsid w:val="00071170"/>
    <w:rsid w:val="000716FF"/>
    <w:rsid w:val="000719CC"/>
    <w:rsid w:val="00071B80"/>
    <w:rsid w:val="00071EA2"/>
    <w:rsid w:val="000722AC"/>
    <w:rsid w:val="000727C2"/>
    <w:rsid w:val="0007362B"/>
    <w:rsid w:val="000739A3"/>
    <w:rsid w:val="00073FCC"/>
    <w:rsid w:val="00074A1C"/>
    <w:rsid w:val="00074E6B"/>
    <w:rsid w:val="000753FD"/>
    <w:rsid w:val="0007541B"/>
    <w:rsid w:val="00075980"/>
    <w:rsid w:val="00075F55"/>
    <w:rsid w:val="00076504"/>
    <w:rsid w:val="00076A9B"/>
    <w:rsid w:val="00076BE3"/>
    <w:rsid w:val="000778E3"/>
    <w:rsid w:val="00081200"/>
    <w:rsid w:val="000827A2"/>
    <w:rsid w:val="000852CA"/>
    <w:rsid w:val="00085881"/>
    <w:rsid w:val="000865B6"/>
    <w:rsid w:val="00086BDE"/>
    <w:rsid w:val="000879A2"/>
    <w:rsid w:val="00090420"/>
    <w:rsid w:val="000905DC"/>
    <w:rsid w:val="00090DF6"/>
    <w:rsid w:val="00091305"/>
    <w:rsid w:val="00091433"/>
    <w:rsid w:val="00091A4D"/>
    <w:rsid w:val="00092150"/>
    <w:rsid w:val="000936B1"/>
    <w:rsid w:val="000937B2"/>
    <w:rsid w:val="00093F8B"/>
    <w:rsid w:val="000947E2"/>
    <w:rsid w:val="000961EF"/>
    <w:rsid w:val="00096DD7"/>
    <w:rsid w:val="00097A41"/>
    <w:rsid w:val="000A033E"/>
    <w:rsid w:val="000A1BC6"/>
    <w:rsid w:val="000A26D2"/>
    <w:rsid w:val="000A2C57"/>
    <w:rsid w:val="000A2E7E"/>
    <w:rsid w:val="000A34A3"/>
    <w:rsid w:val="000A39F3"/>
    <w:rsid w:val="000A42F7"/>
    <w:rsid w:val="000A4ADE"/>
    <w:rsid w:val="000A63E2"/>
    <w:rsid w:val="000A6842"/>
    <w:rsid w:val="000A7AC3"/>
    <w:rsid w:val="000A7C81"/>
    <w:rsid w:val="000B0362"/>
    <w:rsid w:val="000B14F3"/>
    <w:rsid w:val="000B1F6B"/>
    <w:rsid w:val="000B21F6"/>
    <w:rsid w:val="000B22C6"/>
    <w:rsid w:val="000B3E40"/>
    <w:rsid w:val="000B475C"/>
    <w:rsid w:val="000B5327"/>
    <w:rsid w:val="000B5911"/>
    <w:rsid w:val="000B652B"/>
    <w:rsid w:val="000B6EA2"/>
    <w:rsid w:val="000B7172"/>
    <w:rsid w:val="000B7C8A"/>
    <w:rsid w:val="000C05A8"/>
    <w:rsid w:val="000C0D2F"/>
    <w:rsid w:val="000C2922"/>
    <w:rsid w:val="000C3D7E"/>
    <w:rsid w:val="000C4296"/>
    <w:rsid w:val="000C4454"/>
    <w:rsid w:val="000C4587"/>
    <w:rsid w:val="000C5012"/>
    <w:rsid w:val="000C57D8"/>
    <w:rsid w:val="000C59D2"/>
    <w:rsid w:val="000C5F2D"/>
    <w:rsid w:val="000C61ED"/>
    <w:rsid w:val="000C69DE"/>
    <w:rsid w:val="000C6C90"/>
    <w:rsid w:val="000C771B"/>
    <w:rsid w:val="000C7DC9"/>
    <w:rsid w:val="000C7F35"/>
    <w:rsid w:val="000D0200"/>
    <w:rsid w:val="000D02F6"/>
    <w:rsid w:val="000D03B1"/>
    <w:rsid w:val="000D1530"/>
    <w:rsid w:val="000D193D"/>
    <w:rsid w:val="000D1B85"/>
    <w:rsid w:val="000D27FA"/>
    <w:rsid w:val="000D2A71"/>
    <w:rsid w:val="000D2CA2"/>
    <w:rsid w:val="000D3E7B"/>
    <w:rsid w:val="000D441B"/>
    <w:rsid w:val="000D4B69"/>
    <w:rsid w:val="000D4EC4"/>
    <w:rsid w:val="000D5100"/>
    <w:rsid w:val="000D6097"/>
    <w:rsid w:val="000D60DC"/>
    <w:rsid w:val="000D737A"/>
    <w:rsid w:val="000D7A47"/>
    <w:rsid w:val="000E01EC"/>
    <w:rsid w:val="000E0427"/>
    <w:rsid w:val="000E04F5"/>
    <w:rsid w:val="000E16F5"/>
    <w:rsid w:val="000E207A"/>
    <w:rsid w:val="000E29C3"/>
    <w:rsid w:val="000E2D20"/>
    <w:rsid w:val="000E33CE"/>
    <w:rsid w:val="000E3FB3"/>
    <w:rsid w:val="000E4946"/>
    <w:rsid w:val="000E58C4"/>
    <w:rsid w:val="000E66F3"/>
    <w:rsid w:val="000E6FA6"/>
    <w:rsid w:val="000F0FCC"/>
    <w:rsid w:val="000F1490"/>
    <w:rsid w:val="000F16DF"/>
    <w:rsid w:val="000F1DEE"/>
    <w:rsid w:val="000F224D"/>
    <w:rsid w:val="000F2926"/>
    <w:rsid w:val="000F2A6A"/>
    <w:rsid w:val="000F3214"/>
    <w:rsid w:val="000F335F"/>
    <w:rsid w:val="000F3621"/>
    <w:rsid w:val="000F3639"/>
    <w:rsid w:val="000F4536"/>
    <w:rsid w:val="000F460B"/>
    <w:rsid w:val="000F585D"/>
    <w:rsid w:val="000F6114"/>
    <w:rsid w:val="000F61CF"/>
    <w:rsid w:val="000F633C"/>
    <w:rsid w:val="000F6515"/>
    <w:rsid w:val="000F6BD1"/>
    <w:rsid w:val="00100FD0"/>
    <w:rsid w:val="0010159D"/>
    <w:rsid w:val="001024B2"/>
    <w:rsid w:val="00102DE8"/>
    <w:rsid w:val="00102FEF"/>
    <w:rsid w:val="001036E0"/>
    <w:rsid w:val="00104972"/>
    <w:rsid w:val="00105E55"/>
    <w:rsid w:val="001067E1"/>
    <w:rsid w:val="00106852"/>
    <w:rsid w:val="00107D87"/>
    <w:rsid w:val="00110364"/>
    <w:rsid w:val="00111320"/>
    <w:rsid w:val="001115A3"/>
    <w:rsid w:val="00112114"/>
    <w:rsid w:val="001129D2"/>
    <w:rsid w:val="00113C29"/>
    <w:rsid w:val="00114BB3"/>
    <w:rsid w:val="00114F06"/>
    <w:rsid w:val="00115263"/>
    <w:rsid w:val="00115EEC"/>
    <w:rsid w:val="0011655E"/>
    <w:rsid w:val="00117FEC"/>
    <w:rsid w:val="00121490"/>
    <w:rsid w:val="00121F19"/>
    <w:rsid w:val="00121F5D"/>
    <w:rsid w:val="001227C3"/>
    <w:rsid w:val="001228E4"/>
    <w:rsid w:val="00123231"/>
    <w:rsid w:val="00125074"/>
    <w:rsid w:val="00126DDC"/>
    <w:rsid w:val="00126E94"/>
    <w:rsid w:val="0012760B"/>
    <w:rsid w:val="00130087"/>
    <w:rsid w:val="00130287"/>
    <w:rsid w:val="001302CF"/>
    <w:rsid w:val="00131A9B"/>
    <w:rsid w:val="0013294C"/>
    <w:rsid w:val="00132F17"/>
    <w:rsid w:val="0013389F"/>
    <w:rsid w:val="00133E59"/>
    <w:rsid w:val="001341D8"/>
    <w:rsid w:val="00134651"/>
    <w:rsid w:val="00135880"/>
    <w:rsid w:val="00136E51"/>
    <w:rsid w:val="00137707"/>
    <w:rsid w:val="00137CBB"/>
    <w:rsid w:val="00140E33"/>
    <w:rsid w:val="00140FD0"/>
    <w:rsid w:val="00141993"/>
    <w:rsid w:val="00143849"/>
    <w:rsid w:val="00143CAE"/>
    <w:rsid w:val="00144005"/>
    <w:rsid w:val="00144387"/>
    <w:rsid w:val="00144A5A"/>
    <w:rsid w:val="00144BBD"/>
    <w:rsid w:val="00144EE3"/>
    <w:rsid w:val="00145749"/>
    <w:rsid w:val="00146A36"/>
    <w:rsid w:val="00147003"/>
    <w:rsid w:val="00147272"/>
    <w:rsid w:val="00150F8C"/>
    <w:rsid w:val="001511B9"/>
    <w:rsid w:val="001516E4"/>
    <w:rsid w:val="00151A63"/>
    <w:rsid w:val="001521CD"/>
    <w:rsid w:val="001529C6"/>
    <w:rsid w:val="00152A58"/>
    <w:rsid w:val="001532E2"/>
    <w:rsid w:val="001545FC"/>
    <w:rsid w:val="00155012"/>
    <w:rsid w:val="00155217"/>
    <w:rsid w:val="00155E1E"/>
    <w:rsid w:val="001560AC"/>
    <w:rsid w:val="001565F3"/>
    <w:rsid w:val="00156C20"/>
    <w:rsid w:val="00157DA2"/>
    <w:rsid w:val="0016117A"/>
    <w:rsid w:val="00162C44"/>
    <w:rsid w:val="00163B1E"/>
    <w:rsid w:val="00163FAB"/>
    <w:rsid w:val="0016405B"/>
    <w:rsid w:val="0016416A"/>
    <w:rsid w:val="001654E0"/>
    <w:rsid w:val="00165769"/>
    <w:rsid w:val="00165F25"/>
    <w:rsid w:val="00166D9B"/>
    <w:rsid w:val="00167BFA"/>
    <w:rsid w:val="00167F2E"/>
    <w:rsid w:val="0017140A"/>
    <w:rsid w:val="00171DDB"/>
    <w:rsid w:val="001731EB"/>
    <w:rsid w:val="001737C7"/>
    <w:rsid w:val="00173D66"/>
    <w:rsid w:val="00174821"/>
    <w:rsid w:val="001749D1"/>
    <w:rsid w:val="00175A4C"/>
    <w:rsid w:val="00175A75"/>
    <w:rsid w:val="00176ED6"/>
    <w:rsid w:val="00177A10"/>
    <w:rsid w:val="001800BE"/>
    <w:rsid w:val="00180380"/>
    <w:rsid w:val="0018083E"/>
    <w:rsid w:val="00180BED"/>
    <w:rsid w:val="00180FBC"/>
    <w:rsid w:val="0018131C"/>
    <w:rsid w:val="0018156B"/>
    <w:rsid w:val="00183FBC"/>
    <w:rsid w:val="00184524"/>
    <w:rsid w:val="001849F4"/>
    <w:rsid w:val="00185488"/>
    <w:rsid w:val="0018671C"/>
    <w:rsid w:val="00186F9C"/>
    <w:rsid w:val="00187948"/>
    <w:rsid w:val="001902DD"/>
    <w:rsid w:val="001922D0"/>
    <w:rsid w:val="0019350F"/>
    <w:rsid w:val="00194914"/>
    <w:rsid w:val="0019546B"/>
    <w:rsid w:val="00195A16"/>
    <w:rsid w:val="00195A83"/>
    <w:rsid w:val="00195E5E"/>
    <w:rsid w:val="00196B4F"/>
    <w:rsid w:val="001A03EA"/>
    <w:rsid w:val="001A17EB"/>
    <w:rsid w:val="001A1AD2"/>
    <w:rsid w:val="001A1C60"/>
    <w:rsid w:val="001A1D1A"/>
    <w:rsid w:val="001A1DF9"/>
    <w:rsid w:val="001A26D6"/>
    <w:rsid w:val="001A3929"/>
    <w:rsid w:val="001A3C9E"/>
    <w:rsid w:val="001A3EC3"/>
    <w:rsid w:val="001A54C1"/>
    <w:rsid w:val="001A555C"/>
    <w:rsid w:val="001A5830"/>
    <w:rsid w:val="001A6678"/>
    <w:rsid w:val="001A696D"/>
    <w:rsid w:val="001A7401"/>
    <w:rsid w:val="001A79CB"/>
    <w:rsid w:val="001B03EB"/>
    <w:rsid w:val="001B0729"/>
    <w:rsid w:val="001B0B4A"/>
    <w:rsid w:val="001B15A2"/>
    <w:rsid w:val="001B19F6"/>
    <w:rsid w:val="001B1C97"/>
    <w:rsid w:val="001B2013"/>
    <w:rsid w:val="001B2324"/>
    <w:rsid w:val="001B24B6"/>
    <w:rsid w:val="001B3058"/>
    <w:rsid w:val="001B35F2"/>
    <w:rsid w:val="001B378D"/>
    <w:rsid w:val="001B401D"/>
    <w:rsid w:val="001B4E9F"/>
    <w:rsid w:val="001B570B"/>
    <w:rsid w:val="001B6334"/>
    <w:rsid w:val="001B65F5"/>
    <w:rsid w:val="001B6690"/>
    <w:rsid w:val="001B69AD"/>
    <w:rsid w:val="001B6E19"/>
    <w:rsid w:val="001B758B"/>
    <w:rsid w:val="001B76A6"/>
    <w:rsid w:val="001C0062"/>
    <w:rsid w:val="001C093D"/>
    <w:rsid w:val="001C09A2"/>
    <w:rsid w:val="001C0E88"/>
    <w:rsid w:val="001C10D4"/>
    <w:rsid w:val="001C150C"/>
    <w:rsid w:val="001C3A70"/>
    <w:rsid w:val="001C40BD"/>
    <w:rsid w:val="001C4962"/>
    <w:rsid w:val="001C49BB"/>
    <w:rsid w:val="001C4F08"/>
    <w:rsid w:val="001C5990"/>
    <w:rsid w:val="001C6D3E"/>
    <w:rsid w:val="001C6FAF"/>
    <w:rsid w:val="001D07B3"/>
    <w:rsid w:val="001D136E"/>
    <w:rsid w:val="001D19AF"/>
    <w:rsid w:val="001D1F29"/>
    <w:rsid w:val="001D29F4"/>
    <w:rsid w:val="001D2EB3"/>
    <w:rsid w:val="001D2FDF"/>
    <w:rsid w:val="001D361D"/>
    <w:rsid w:val="001D37E1"/>
    <w:rsid w:val="001D407F"/>
    <w:rsid w:val="001D4325"/>
    <w:rsid w:val="001D593C"/>
    <w:rsid w:val="001D5CA4"/>
    <w:rsid w:val="001D604D"/>
    <w:rsid w:val="001D6DAE"/>
    <w:rsid w:val="001D7214"/>
    <w:rsid w:val="001E0A83"/>
    <w:rsid w:val="001E0BAF"/>
    <w:rsid w:val="001E12E3"/>
    <w:rsid w:val="001E2351"/>
    <w:rsid w:val="001E36AF"/>
    <w:rsid w:val="001E3C5C"/>
    <w:rsid w:val="001E4514"/>
    <w:rsid w:val="001E4813"/>
    <w:rsid w:val="001E48C6"/>
    <w:rsid w:val="001E5E62"/>
    <w:rsid w:val="001E6CB2"/>
    <w:rsid w:val="001E7B30"/>
    <w:rsid w:val="001F08D7"/>
    <w:rsid w:val="001F11A3"/>
    <w:rsid w:val="001F1698"/>
    <w:rsid w:val="001F17FD"/>
    <w:rsid w:val="001F1F29"/>
    <w:rsid w:val="001F1FFA"/>
    <w:rsid w:val="001F2422"/>
    <w:rsid w:val="001F24AC"/>
    <w:rsid w:val="001F2D4E"/>
    <w:rsid w:val="001F3D11"/>
    <w:rsid w:val="001F43BA"/>
    <w:rsid w:val="001F4905"/>
    <w:rsid w:val="001F562C"/>
    <w:rsid w:val="001F56BC"/>
    <w:rsid w:val="001F5A87"/>
    <w:rsid w:val="001F5EC6"/>
    <w:rsid w:val="001F61B9"/>
    <w:rsid w:val="001F638D"/>
    <w:rsid w:val="00201DB9"/>
    <w:rsid w:val="00202080"/>
    <w:rsid w:val="002032C1"/>
    <w:rsid w:val="00203BA7"/>
    <w:rsid w:val="00203E19"/>
    <w:rsid w:val="00204140"/>
    <w:rsid w:val="002041B4"/>
    <w:rsid w:val="00204C34"/>
    <w:rsid w:val="00205EA1"/>
    <w:rsid w:val="00205FB8"/>
    <w:rsid w:val="002074BF"/>
    <w:rsid w:val="00207EBF"/>
    <w:rsid w:val="0021001F"/>
    <w:rsid w:val="0021107D"/>
    <w:rsid w:val="002115B7"/>
    <w:rsid w:val="002122E1"/>
    <w:rsid w:val="0021236B"/>
    <w:rsid w:val="002123DF"/>
    <w:rsid w:val="0021241B"/>
    <w:rsid w:val="00214593"/>
    <w:rsid w:val="002146E3"/>
    <w:rsid w:val="002147B1"/>
    <w:rsid w:val="00214A97"/>
    <w:rsid w:val="002151B1"/>
    <w:rsid w:val="002153AF"/>
    <w:rsid w:val="00215EF6"/>
    <w:rsid w:val="002162F3"/>
    <w:rsid w:val="00217051"/>
    <w:rsid w:val="00217C01"/>
    <w:rsid w:val="00217EDE"/>
    <w:rsid w:val="002211F7"/>
    <w:rsid w:val="00221F30"/>
    <w:rsid w:val="002225DD"/>
    <w:rsid w:val="00222F15"/>
    <w:rsid w:val="00224D7C"/>
    <w:rsid w:val="0022527D"/>
    <w:rsid w:val="00225AE3"/>
    <w:rsid w:val="0022637D"/>
    <w:rsid w:val="0022655E"/>
    <w:rsid w:val="0022695B"/>
    <w:rsid w:val="00227077"/>
    <w:rsid w:val="00227169"/>
    <w:rsid w:val="00227AFE"/>
    <w:rsid w:val="00227BD1"/>
    <w:rsid w:val="002301F3"/>
    <w:rsid w:val="00230A7B"/>
    <w:rsid w:val="00230BB8"/>
    <w:rsid w:val="00230ED3"/>
    <w:rsid w:val="00231520"/>
    <w:rsid w:val="00232164"/>
    <w:rsid w:val="002322F6"/>
    <w:rsid w:val="002326D3"/>
    <w:rsid w:val="00233057"/>
    <w:rsid w:val="00233800"/>
    <w:rsid w:val="00233998"/>
    <w:rsid w:val="00233A66"/>
    <w:rsid w:val="002365E6"/>
    <w:rsid w:val="00236624"/>
    <w:rsid w:val="00236842"/>
    <w:rsid w:val="00236929"/>
    <w:rsid w:val="002369FD"/>
    <w:rsid w:val="00236D70"/>
    <w:rsid w:val="00240192"/>
    <w:rsid w:val="0024054D"/>
    <w:rsid w:val="00240A30"/>
    <w:rsid w:val="00240C19"/>
    <w:rsid w:val="0024398C"/>
    <w:rsid w:val="002446DE"/>
    <w:rsid w:val="00244D55"/>
    <w:rsid w:val="002470DD"/>
    <w:rsid w:val="00251023"/>
    <w:rsid w:val="00251ECA"/>
    <w:rsid w:val="00252752"/>
    <w:rsid w:val="0025281D"/>
    <w:rsid w:val="00252A85"/>
    <w:rsid w:val="00254EC9"/>
    <w:rsid w:val="00255DB9"/>
    <w:rsid w:val="00256F0C"/>
    <w:rsid w:val="00257278"/>
    <w:rsid w:val="00257850"/>
    <w:rsid w:val="002602D6"/>
    <w:rsid w:val="00260445"/>
    <w:rsid w:val="00261FF8"/>
    <w:rsid w:val="002628F2"/>
    <w:rsid w:val="002629A0"/>
    <w:rsid w:val="00262B1C"/>
    <w:rsid w:val="00262EC5"/>
    <w:rsid w:val="002630AC"/>
    <w:rsid w:val="00263388"/>
    <w:rsid w:val="00263EAB"/>
    <w:rsid w:val="00264EF3"/>
    <w:rsid w:val="00265270"/>
    <w:rsid w:val="00265D70"/>
    <w:rsid w:val="00266BDB"/>
    <w:rsid w:val="00267B23"/>
    <w:rsid w:val="00270473"/>
    <w:rsid w:val="002705B5"/>
    <w:rsid w:val="00273185"/>
    <w:rsid w:val="00273B09"/>
    <w:rsid w:val="00273BD5"/>
    <w:rsid w:val="00273D01"/>
    <w:rsid w:val="002747BE"/>
    <w:rsid w:val="00274A78"/>
    <w:rsid w:val="00274E29"/>
    <w:rsid w:val="002755D1"/>
    <w:rsid w:val="00275A2B"/>
    <w:rsid w:val="00275A6E"/>
    <w:rsid w:val="00276171"/>
    <w:rsid w:val="00277118"/>
    <w:rsid w:val="00277F2D"/>
    <w:rsid w:val="00280461"/>
    <w:rsid w:val="00280909"/>
    <w:rsid w:val="0028114C"/>
    <w:rsid w:val="0028148B"/>
    <w:rsid w:val="00281F99"/>
    <w:rsid w:val="002829FC"/>
    <w:rsid w:val="0028304F"/>
    <w:rsid w:val="002834DD"/>
    <w:rsid w:val="00284654"/>
    <w:rsid w:val="00285407"/>
    <w:rsid w:val="00285BB9"/>
    <w:rsid w:val="00285BE9"/>
    <w:rsid w:val="00285D68"/>
    <w:rsid w:val="002868A0"/>
    <w:rsid w:val="00287956"/>
    <w:rsid w:val="00287D31"/>
    <w:rsid w:val="00287DDC"/>
    <w:rsid w:val="00287FD5"/>
    <w:rsid w:val="00290640"/>
    <w:rsid w:val="0029158E"/>
    <w:rsid w:val="00291BF2"/>
    <w:rsid w:val="00292160"/>
    <w:rsid w:val="002924FC"/>
    <w:rsid w:val="00292C0A"/>
    <w:rsid w:val="00292C3F"/>
    <w:rsid w:val="00292D59"/>
    <w:rsid w:val="0029406A"/>
    <w:rsid w:val="00295716"/>
    <w:rsid w:val="00296207"/>
    <w:rsid w:val="00296EB6"/>
    <w:rsid w:val="002978C2"/>
    <w:rsid w:val="002A191C"/>
    <w:rsid w:val="002A2051"/>
    <w:rsid w:val="002A249C"/>
    <w:rsid w:val="002A3F33"/>
    <w:rsid w:val="002A4DC0"/>
    <w:rsid w:val="002A4F8F"/>
    <w:rsid w:val="002A5319"/>
    <w:rsid w:val="002A545D"/>
    <w:rsid w:val="002A55DD"/>
    <w:rsid w:val="002A6E66"/>
    <w:rsid w:val="002A7794"/>
    <w:rsid w:val="002B0571"/>
    <w:rsid w:val="002B18B6"/>
    <w:rsid w:val="002B1ED5"/>
    <w:rsid w:val="002B1F98"/>
    <w:rsid w:val="002B20EE"/>
    <w:rsid w:val="002B265A"/>
    <w:rsid w:val="002B28F0"/>
    <w:rsid w:val="002B3349"/>
    <w:rsid w:val="002B4C01"/>
    <w:rsid w:val="002B4CF5"/>
    <w:rsid w:val="002B4EC5"/>
    <w:rsid w:val="002B5E27"/>
    <w:rsid w:val="002B6C1E"/>
    <w:rsid w:val="002B6CD4"/>
    <w:rsid w:val="002B740F"/>
    <w:rsid w:val="002C02E4"/>
    <w:rsid w:val="002C0B4D"/>
    <w:rsid w:val="002C0C86"/>
    <w:rsid w:val="002C12CA"/>
    <w:rsid w:val="002C15BC"/>
    <w:rsid w:val="002C1AE7"/>
    <w:rsid w:val="002C20BB"/>
    <w:rsid w:val="002C2961"/>
    <w:rsid w:val="002C3464"/>
    <w:rsid w:val="002C3A8C"/>
    <w:rsid w:val="002C41E5"/>
    <w:rsid w:val="002C4A06"/>
    <w:rsid w:val="002C5C1E"/>
    <w:rsid w:val="002C5FB9"/>
    <w:rsid w:val="002C6418"/>
    <w:rsid w:val="002C73E9"/>
    <w:rsid w:val="002C7B88"/>
    <w:rsid w:val="002D051E"/>
    <w:rsid w:val="002D0FC8"/>
    <w:rsid w:val="002D115E"/>
    <w:rsid w:val="002D124E"/>
    <w:rsid w:val="002D1BF4"/>
    <w:rsid w:val="002D251B"/>
    <w:rsid w:val="002D2DC0"/>
    <w:rsid w:val="002D37B8"/>
    <w:rsid w:val="002D3C72"/>
    <w:rsid w:val="002D3F60"/>
    <w:rsid w:val="002D4E72"/>
    <w:rsid w:val="002D5E43"/>
    <w:rsid w:val="002D6BA4"/>
    <w:rsid w:val="002D7BF7"/>
    <w:rsid w:val="002E03B0"/>
    <w:rsid w:val="002E0BF9"/>
    <w:rsid w:val="002E0DFB"/>
    <w:rsid w:val="002E135D"/>
    <w:rsid w:val="002E160D"/>
    <w:rsid w:val="002E3811"/>
    <w:rsid w:val="002E5913"/>
    <w:rsid w:val="002E5B9E"/>
    <w:rsid w:val="002E6395"/>
    <w:rsid w:val="002E7954"/>
    <w:rsid w:val="002E7EFA"/>
    <w:rsid w:val="002E7F45"/>
    <w:rsid w:val="002F0929"/>
    <w:rsid w:val="002F0A04"/>
    <w:rsid w:val="002F0C35"/>
    <w:rsid w:val="002F0D4B"/>
    <w:rsid w:val="002F2C12"/>
    <w:rsid w:val="002F3768"/>
    <w:rsid w:val="002F3ECF"/>
    <w:rsid w:val="002F4A88"/>
    <w:rsid w:val="002F4C48"/>
    <w:rsid w:val="002F4CBC"/>
    <w:rsid w:val="002F4DD5"/>
    <w:rsid w:val="002F4DDE"/>
    <w:rsid w:val="002F5506"/>
    <w:rsid w:val="002F55D9"/>
    <w:rsid w:val="002F574A"/>
    <w:rsid w:val="002F70E0"/>
    <w:rsid w:val="00300757"/>
    <w:rsid w:val="0030095C"/>
    <w:rsid w:val="003009E2"/>
    <w:rsid w:val="00300FE0"/>
    <w:rsid w:val="003012E9"/>
    <w:rsid w:val="0030149C"/>
    <w:rsid w:val="003020E3"/>
    <w:rsid w:val="003021F5"/>
    <w:rsid w:val="00302211"/>
    <w:rsid w:val="00302ACA"/>
    <w:rsid w:val="003048BA"/>
    <w:rsid w:val="003051C7"/>
    <w:rsid w:val="00305478"/>
    <w:rsid w:val="003060F6"/>
    <w:rsid w:val="003062BC"/>
    <w:rsid w:val="003065B4"/>
    <w:rsid w:val="00306DBA"/>
    <w:rsid w:val="003100DD"/>
    <w:rsid w:val="00310A3B"/>
    <w:rsid w:val="00310CB0"/>
    <w:rsid w:val="00311901"/>
    <w:rsid w:val="0031194E"/>
    <w:rsid w:val="00311A72"/>
    <w:rsid w:val="00311D97"/>
    <w:rsid w:val="003121CE"/>
    <w:rsid w:val="00312586"/>
    <w:rsid w:val="003126A7"/>
    <w:rsid w:val="00312FD4"/>
    <w:rsid w:val="0031404B"/>
    <w:rsid w:val="00315EA1"/>
    <w:rsid w:val="00316192"/>
    <w:rsid w:val="00317239"/>
    <w:rsid w:val="003175CC"/>
    <w:rsid w:val="00317A11"/>
    <w:rsid w:val="00320BB7"/>
    <w:rsid w:val="003210C2"/>
    <w:rsid w:val="00321EC6"/>
    <w:rsid w:val="00323AA5"/>
    <w:rsid w:val="00324195"/>
    <w:rsid w:val="00324216"/>
    <w:rsid w:val="003249C0"/>
    <w:rsid w:val="00325979"/>
    <w:rsid w:val="00325AA2"/>
    <w:rsid w:val="00325C85"/>
    <w:rsid w:val="003260EC"/>
    <w:rsid w:val="0032690E"/>
    <w:rsid w:val="00327623"/>
    <w:rsid w:val="0032769C"/>
    <w:rsid w:val="003279FC"/>
    <w:rsid w:val="00327CC1"/>
    <w:rsid w:val="00331333"/>
    <w:rsid w:val="003316D3"/>
    <w:rsid w:val="003323CC"/>
    <w:rsid w:val="003328D8"/>
    <w:rsid w:val="003340E7"/>
    <w:rsid w:val="0033445A"/>
    <w:rsid w:val="00334741"/>
    <w:rsid w:val="00334A20"/>
    <w:rsid w:val="00334B25"/>
    <w:rsid w:val="00334D0C"/>
    <w:rsid w:val="0033555F"/>
    <w:rsid w:val="00336999"/>
    <w:rsid w:val="00336A1F"/>
    <w:rsid w:val="00337170"/>
    <w:rsid w:val="00340EEC"/>
    <w:rsid w:val="0034150B"/>
    <w:rsid w:val="0034152D"/>
    <w:rsid w:val="00342145"/>
    <w:rsid w:val="00342771"/>
    <w:rsid w:val="00342E0B"/>
    <w:rsid w:val="003436AE"/>
    <w:rsid w:val="003436D3"/>
    <w:rsid w:val="00343D18"/>
    <w:rsid w:val="003453FC"/>
    <w:rsid w:val="003459C0"/>
    <w:rsid w:val="003462AF"/>
    <w:rsid w:val="00346910"/>
    <w:rsid w:val="00346C1E"/>
    <w:rsid w:val="00346ECF"/>
    <w:rsid w:val="0034702F"/>
    <w:rsid w:val="003509BF"/>
    <w:rsid w:val="0035129A"/>
    <w:rsid w:val="003514E5"/>
    <w:rsid w:val="00351DF8"/>
    <w:rsid w:val="00352289"/>
    <w:rsid w:val="00352C6A"/>
    <w:rsid w:val="00353823"/>
    <w:rsid w:val="00354373"/>
    <w:rsid w:val="00354F4A"/>
    <w:rsid w:val="003552B9"/>
    <w:rsid w:val="00355B4E"/>
    <w:rsid w:val="00355E08"/>
    <w:rsid w:val="00356B4A"/>
    <w:rsid w:val="00357C53"/>
    <w:rsid w:val="00357CB8"/>
    <w:rsid w:val="00360204"/>
    <w:rsid w:val="003603CE"/>
    <w:rsid w:val="00360FF1"/>
    <w:rsid w:val="0036158A"/>
    <w:rsid w:val="00361F8B"/>
    <w:rsid w:val="0036236C"/>
    <w:rsid w:val="00363440"/>
    <w:rsid w:val="00364185"/>
    <w:rsid w:val="00364377"/>
    <w:rsid w:val="00364864"/>
    <w:rsid w:val="00364E02"/>
    <w:rsid w:val="00365095"/>
    <w:rsid w:val="0036574F"/>
    <w:rsid w:val="003659FF"/>
    <w:rsid w:val="0036656C"/>
    <w:rsid w:val="00367C5B"/>
    <w:rsid w:val="0037075A"/>
    <w:rsid w:val="003708B7"/>
    <w:rsid w:val="00370B35"/>
    <w:rsid w:val="00371B71"/>
    <w:rsid w:val="00372006"/>
    <w:rsid w:val="003725C2"/>
    <w:rsid w:val="003739A2"/>
    <w:rsid w:val="00373DF3"/>
    <w:rsid w:val="00373EFB"/>
    <w:rsid w:val="003744AE"/>
    <w:rsid w:val="00374511"/>
    <w:rsid w:val="00375EA3"/>
    <w:rsid w:val="00376181"/>
    <w:rsid w:val="00376316"/>
    <w:rsid w:val="00376472"/>
    <w:rsid w:val="003766C3"/>
    <w:rsid w:val="0037688F"/>
    <w:rsid w:val="00377231"/>
    <w:rsid w:val="003778EA"/>
    <w:rsid w:val="00377A88"/>
    <w:rsid w:val="003802BD"/>
    <w:rsid w:val="0038052A"/>
    <w:rsid w:val="0038071D"/>
    <w:rsid w:val="003808C3"/>
    <w:rsid w:val="00381684"/>
    <w:rsid w:val="003817B8"/>
    <w:rsid w:val="00381D4D"/>
    <w:rsid w:val="0038463B"/>
    <w:rsid w:val="00384FD7"/>
    <w:rsid w:val="00385133"/>
    <w:rsid w:val="003856F3"/>
    <w:rsid w:val="0038597C"/>
    <w:rsid w:val="00385D04"/>
    <w:rsid w:val="003868DB"/>
    <w:rsid w:val="00386F89"/>
    <w:rsid w:val="003872E8"/>
    <w:rsid w:val="00390B81"/>
    <w:rsid w:val="00390D49"/>
    <w:rsid w:val="0039166F"/>
    <w:rsid w:val="0039251B"/>
    <w:rsid w:val="0039263A"/>
    <w:rsid w:val="0039270B"/>
    <w:rsid w:val="00392F81"/>
    <w:rsid w:val="00393CDD"/>
    <w:rsid w:val="003940EC"/>
    <w:rsid w:val="003954B9"/>
    <w:rsid w:val="003957B0"/>
    <w:rsid w:val="00395D5E"/>
    <w:rsid w:val="00396347"/>
    <w:rsid w:val="0039664E"/>
    <w:rsid w:val="003A0324"/>
    <w:rsid w:val="003A053F"/>
    <w:rsid w:val="003A05FB"/>
    <w:rsid w:val="003A0CDD"/>
    <w:rsid w:val="003A0D27"/>
    <w:rsid w:val="003A0E75"/>
    <w:rsid w:val="003A17C5"/>
    <w:rsid w:val="003A1D38"/>
    <w:rsid w:val="003A26DD"/>
    <w:rsid w:val="003A37D3"/>
    <w:rsid w:val="003A3AB7"/>
    <w:rsid w:val="003A3D17"/>
    <w:rsid w:val="003A49F3"/>
    <w:rsid w:val="003A4A5B"/>
    <w:rsid w:val="003A509F"/>
    <w:rsid w:val="003A684A"/>
    <w:rsid w:val="003A6C4F"/>
    <w:rsid w:val="003A706D"/>
    <w:rsid w:val="003A716B"/>
    <w:rsid w:val="003B0156"/>
    <w:rsid w:val="003B10CB"/>
    <w:rsid w:val="003B1D2F"/>
    <w:rsid w:val="003B2A4A"/>
    <w:rsid w:val="003B36BE"/>
    <w:rsid w:val="003B37AF"/>
    <w:rsid w:val="003B442D"/>
    <w:rsid w:val="003B4D58"/>
    <w:rsid w:val="003B4D7F"/>
    <w:rsid w:val="003B5C15"/>
    <w:rsid w:val="003B6BD9"/>
    <w:rsid w:val="003B6DB6"/>
    <w:rsid w:val="003C0F0A"/>
    <w:rsid w:val="003C2C08"/>
    <w:rsid w:val="003C3730"/>
    <w:rsid w:val="003C3C37"/>
    <w:rsid w:val="003C4E90"/>
    <w:rsid w:val="003C7526"/>
    <w:rsid w:val="003C771A"/>
    <w:rsid w:val="003C79C1"/>
    <w:rsid w:val="003C79FD"/>
    <w:rsid w:val="003D026E"/>
    <w:rsid w:val="003D0E7B"/>
    <w:rsid w:val="003D25F6"/>
    <w:rsid w:val="003D2C26"/>
    <w:rsid w:val="003D3230"/>
    <w:rsid w:val="003D37B9"/>
    <w:rsid w:val="003D54C9"/>
    <w:rsid w:val="003D5796"/>
    <w:rsid w:val="003D6118"/>
    <w:rsid w:val="003E07CB"/>
    <w:rsid w:val="003E140C"/>
    <w:rsid w:val="003E3096"/>
    <w:rsid w:val="003E35A0"/>
    <w:rsid w:val="003E476E"/>
    <w:rsid w:val="003E4C90"/>
    <w:rsid w:val="003E54CB"/>
    <w:rsid w:val="003E5B62"/>
    <w:rsid w:val="003E62F5"/>
    <w:rsid w:val="003E635A"/>
    <w:rsid w:val="003E6A3D"/>
    <w:rsid w:val="003E737A"/>
    <w:rsid w:val="003E7A98"/>
    <w:rsid w:val="003F010A"/>
    <w:rsid w:val="003F0572"/>
    <w:rsid w:val="003F14E0"/>
    <w:rsid w:val="003F2410"/>
    <w:rsid w:val="003F2E93"/>
    <w:rsid w:val="003F3709"/>
    <w:rsid w:val="003F3DA2"/>
    <w:rsid w:val="003F50AC"/>
    <w:rsid w:val="003F5196"/>
    <w:rsid w:val="003F5260"/>
    <w:rsid w:val="003F6F92"/>
    <w:rsid w:val="003F72C5"/>
    <w:rsid w:val="0040002E"/>
    <w:rsid w:val="0040029D"/>
    <w:rsid w:val="00400954"/>
    <w:rsid w:val="00401928"/>
    <w:rsid w:val="00402159"/>
    <w:rsid w:val="00403F36"/>
    <w:rsid w:val="00404943"/>
    <w:rsid w:val="004053FA"/>
    <w:rsid w:val="004055B1"/>
    <w:rsid w:val="00405A5D"/>
    <w:rsid w:val="00405C3D"/>
    <w:rsid w:val="00405F0F"/>
    <w:rsid w:val="00407DA5"/>
    <w:rsid w:val="0041040A"/>
    <w:rsid w:val="0041076D"/>
    <w:rsid w:val="00410954"/>
    <w:rsid w:val="00410F19"/>
    <w:rsid w:val="0041244F"/>
    <w:rsid w:val="004126D3"/>
    <w:rsid w:val="004128FB"/>
    <w:rsid w:val="00412B41"/>
    <w:rsid w:val="00412D2C"/>
    <w:rsid w:val="00413422"/>
    <w:rsid w:val="00413911"/>
    <w:rsid w:val="00415142"/>
    <w:rsid w:val="004156BD"/>
    <w:rsid w:val="00415791"/>
    <w:rsid w:val="00415A06"/>
    <w:rsid w:val="0041639A"/>
    <w:rsid w:val="00416B05"/>
    <w:rsid w:val="0041707C"/>
    <w:rsid w:val="0041761B"/>
    <w:rsid w:val="0041783A"/>
    <w:rsid w:val="00417AF9"/>
    <w:rsid w:val="00417C16"/>
    <w:rsid w:val="00417C61"/>
    <w:rsid w:val="004202EA"/>
    <w:rsid w:val="004202FE"/>
    <w:rsid w:val="00420E07"/>
    <w:rsid w:val="00420FA8"/>
    <w:rsid w:val="004229A7"/>
    <w:rsid w:val="00422AC8"/>
    <w:rsid w:val="00422B87"/>
    <w:rsid w:val="00424AE8"/>
    <w:rsid w:val="00424CF4"/>
    <w:rsid w:val="004257C2"/>
    <w:rsid w:val="004265D8"/>
    <w:rsid w:val="00426849"/>
    <w:rsid w:val="0042726D"/>
    <w:rsid w:val="00427CA6"/>
    <w:rsid w:val="004308EB"/>
    <w:rsid w:val="004322F1"/>
    <w:rsid w:val="0043340F"/>
    <w:rsid w:val="00433C94"/>
    <w:rsid w:val="00434031"/>
    <w:rsid w:val="00434084"/>
    <w:rsid w:val="00434787"/>
    <w:rsid w:val="00434C13"/>
    <w:rsid w:val="00436C0E"/>
    <w:rsid w:val="00437640"/>
    <w:rsid w:val="00437BFC"/>
    <w:rsid w:val="00440658"/>
    <w:rsid w:val="004408DB"/>
    <w:rsid w:val="0044090C"/>
    <w:rsid w:val="004409A4"/>
    <w:rsid w:val="00441235"/>
    <w:rsid w:val="00441815"/>
    <w:rsid w:val="00443C2C"/>
    <w:rsid w:val="00443F7F"/>
    <w:rsid w:val="00444B00"/>
    <w:rsid w:val="0044555A"/>
    <w:rsid w:val="00445561"/>
    <w:rsid w:val="0044594A"/>
    <w:rsid w:val="004463BF"/>
    <w:rsid w:val="00446874"/>
    <w:rsid w:val="00446C04"/>
    <w:rsid w:val="0044705D"/>
    <w:rsid w:val="004474C0"/>
    <w:rsid w:val="00447E3D"/>
    <w:rsid w:val="004501BB"/>
    <w:rsid w:val="00450F96"/>
    <w:rsid w:val="00452475"/>
    <w:rsid w:val="0045247A"/>
    <w:rsid w:val="004527A0"/>
    <w:rsid w:val="0045310E"/>
    <w:rsid w:val="004532AF"/>
    <w:rsid w:val="00453546"/>
    <w:rsid w:val="004536BE"/>
    <w:rsid w:val="00454FB3"/>
    <w:rsid w:val="00455423"/>
    <w:rsid w:val="00455E40"/>
    <w:rsid w:val="00456052"/>
    <w:rsid w:val="004561CE"/>
    <w:rsid w:val="00456A07"/>
    <w:rsid w:val="00456AC8"/>
    <w:rsid w:val="0046047C"/>
    <w:rsid w:val="00460A5B"/>
    <w:rsid w:val="00460F08"/>
    <w:rsid w:val="0046128B"/>
    <w:rsid w:val="00462813"/>
    <w:rsid w:val="00463A0D"/>
    <w:rsid w:val="00463A26"/>
    <w:rsid w:val="00463E53"/>
    <w:rsid w:val="004646CA"/>
    <w:rsid w:val="004652B6"/>
    <w:rsid w:val="00465631"/>
    <w:rsid w:val="004660FB"/>
    <w:rsid w:val="00466981"/>
    <w:rsid w:val="00466A59"/>
    <w:rsid w:val="00466E29"/>
    <w:rsid w:val="00467385"/>
    <w:rsid w:val="004676B8"/>
    <w:rsid w:val="0046776F"/>
    <w:rsid w:val="0047088E"/>
    <w:rsid w:val="00470CF3"/>
    <w:rsid w:val="00470F36"/>
    <w:rsid w:val="0047203F"/>
    <w:rsid w:val="00472AE2"/>
    <w:rsid w:val="00472E95"/>
    <w:rsid w:val="00473311"/>
    <w:rsid w:val="00473767"/>
    <w:rsid w:val="004738D3"/>
    <w:rsid w:val="00474674"/>
    <w:rsid w:val="004760DF"/>
    <w:rsid w:val="0047630F"/>
    <w:rsid w:val="004763D3"/>
    <w:rsid w:val="0047694B"/>
    <w:rsid w:val="00476A80"/>
    <w:rsid w:val="00477444"/>
    <w:rsid w:val="00477992"/>
    <w:rsid w:val="00477CCC"/>
    <w:rsid w:val="004804BE"/>
    <w:rsid w:val="004804C0"/>
    <w:rsid w:val="00480E95"/>
    <w:rsid w:val="00481528"/>
    <w:rsid w:val="0048154A"/>
    <w:rsid w:val="004824F2"/>
    <w:rsid w:val="00482821"/>
    <w:rsid w:val="00482E0A"/>
    <w:rsid w:val="004830AF"/>
    <w:rsid w:val="0048422E"/>
    <w:rsid w:val="004845C4"/>
    <w:rsid w:val="004846CE"/>
    <w:rsid w:val="00486D0D"/>
    <w:rsid w:val="004909ED"/>
    <w:rsid w:val="00490DD2"/>
    <w:rsid w:val="00490FD8"/>
    <w:rsid w:val="00492A5B"/>
    <w:rsid w:val="00495435"/>
    <w:rsid w:val="0049658B"/>
    <w:rsid w:val="004969A9"/>
    <w:rsid w:val="00496BED"/>
    <w:rsid w:val="00497C4F"/>
    <w:rsid w:val="00497ECF"/>
    <w:rsid w:val="004A039A"/>
    <w:rsid w:val="004A03E6"/>
    <w:rsid w:val="004A05BA"/>
    <w:rsid w:val="004A1C85"/>
    <w:rsid w:val="004A25AF"/>
    <w:rsid w:val="004A2B59"/>
    <w:rsid w:val="004A35C3"/>
    <w:rsid w:val="004A3C59"/>
    <w:rsid w:val="004A3F8D"/>
    <w:rsid w:val="004A4307"/>
    <w:rsid w:val="004A5B8B"/>
    <w:rsid w:val="004A5E11"/>
    <w:rsid w:val="004A631D"/>
    <w:rsid w:val="004B04CF"/>
    <w:rsid w:val="004B0676"/>
    <w:rsid w:val="004B0B89"/>
    <w:rsid w:val="004B19E9"/>
    <w:rsid w:val="004B1AAC"/>
    <w:rsid w:val="004B1D44"/>
    <w:rsid w:val="004B21C8"/>
    <w:rsid w:val="004B22B4"/>
    <w:rsid w:val="004B264A"/>
    <w:rsid w:val="004B26AC"/>
    <w:rsid w:val="004B2FF9"/>
    <w:rsid w:val="004B3634"/>
    <w:rsid w:val="004B3768"/>
    <w:rsid w:val="004B3A8A"/>
    <w:rsid w:val="004B4222"/>
    <w:rsid w:val="004B4DD3"/>
    <w:rsid w:val="004B4F12"/>
    <w:rsid w:val="004B527D"/>
    <w:rsid w:val="004B54DE"/>
    <w:rsid w:val="004B555B"/>
    <w:rsid w:val="004B5762"/>
    <w:rsid w:val="004B5830"/>
    <w:rsid w:val="004B5C3D"/>
    <w:rsid w:val="004B5F83"/>
    <w:rsid w:val="004B6119"/>
    <w:rsid w:val="004B6902"/>
    <w:rsid w:val="004B71CA"/>
    <w:rsid w:val="004C01F5"/>
    <w:rsid w:val="004C03F3"/>
    <w:rsid w:val="004C18F5"/>
    <w:rsid w:val="004C3058"/>
    <w:rsid w:val="004C30AE"/>
    <w:rsid w:val="004C41F3"/>
    <w:rsid w:val="004C4395"/>
    <w:rsid w:val="004C4694"/>
    <w:rsid w:val="004C4C75"/>
    <w:rsid w:val="004C4C8A"/>
    <w:rsid w:val="004C5872"/>
    <w:rsid w:val="004C5C0E"/>
    <w:rsid w:val="004C6A9E"/>
    <w:rsid w:val="004C6C6E"/>
    <w:rsid w:val="004C6FF8"/>
    <w:rsid w:val="004D06A9"/>
    <w:rsid w:val="004D0D2E"/>
    <w:rsid w:val="004D13A5"/>
    <w:rsid w:val="004D13CE"/>
    <w:rsid w:val="004D1430"/>
    <w:rsid w:val="004D19B8"/>
    <w:rsid w:val="004D2D98"/>
    <w:rsid w:val="004D31C2"/>
    <w:rsid w:val="004D3B59"/>
    <w:rsid w:val="004D41A4"/>
    <w:rsid w:val="004D434F"/>
    <w:rsid w:val="004D4F11"/>
    <w:rsid w:val="004D561B"/>
    <w:rsid w:val="004D6863"/>
    <w:rsid w:val="004D705F"/>
    <w:rsid w:val="004D7206"/>
    <w:rsid w:val="004D7809"/>
    <w:rsid w:val="004E0439"/>
    <w:rsid w:val="004E0630"/>
    <w:rsid w:val="004E18C0"/>
    <w:rsid w:val="004E1A4D"/>
    <w:rsid w:val="004E21FC"/>
    <w:rsid w:val="004E259F"/>
    <w:rsid w:val="004E29C7"/>
    <w:rsid w:val="004E2EBE"/>
    <w:rsid w:val="004E3263"/>
    <w:rsid w:val="004E3C20"/>
    <w:rsid w:val="004E3F3C"/>
    <w:rsid w:val="004E466A"/>
    <w:rsid w:val="004E51B2"/>
    <w:rsid w:val="004E52B8"/>
    <w:rsid w:val="004E5A75"/>
    <w:rsid w:val="004E5A95"/>
    <w:rsid w:val="004E6A11"/>
    <w:rsid w:val="004E6B7D"/>
    <w:rsid w:val="004E7A58"/>
    <w:rsid w:val="004E7C83"/>
    <w:rsid w:val="004F0FA0"/>
    <w:rsid w:val="004F1652"/>
    <w:rsid w:val="004F25C1"/>
    <w:rsid w:val="004F2871"/>
    <w:rsid w:val="004F3461"/>
    <w:rsid w:val="004F3704"/>
    <w:rsid w:val="004F3A61"/>
    <w:rsid w:val="004F3D97"/>
    <w:rsid w:val="004F42B5"/>
    <w:rsid w:val="004F464D"/>
    <w:rsid w:val="004F4D5D"/>
    <w:rsid w:val="004F4E15"/>
    <w:rsid w:val="004F541C"/>
    <w:rsid w:val="004F6404"/>
    <w:rsid w:val="004F6805"/>
    <w:rsid w:val="004F69FE"/>
    <w:rsid w:val="004F7BE3"/>
    <w:rsid w:val="004F7E52"/>
    <w:rsid w:val="005003C4"/>
    <w:rsid w:val="00500430"/>
    <w:rsid w:val="005006F3"/>
    <w:rsid w:val="005009CE"/>
    <w:rsid w:val="005011EE"/>
    <w:rsid w:val="0050150D"/>
    <w:rsid w:val="005018AB"/>
    <w:rsid w:val="00501C90"/>
    <w:rsid w:val="00502130"/>
    <w:rsid w:val="0050218C"/>
    <w:rsid w:val="005031C5"/>
    <w:rsid w:val="00503D57"/>
    <w:rsid w:val="00504A01"/>
    <w:rsid w:val="00504D56"/>
    <w:rsid w:val="00504F07"/>
    <w:rsid w:val="0050661A"/>
    <w:rsid w:val="00507298"/>
    <w:rsid w:val="005074CE"/>
    <w:rsid w:val="00507828"/>
    <w:rsid w:val="00507DD4"/>
    <w:rsid w:val="0051010C"/>
    <w:rsid w:val="00511698"/>
    <w:rsid w:val="00511AAC"/>
    <w:rsid w:val="005121CE"/>
    <w:rsid w:val="0051275E"/>
    <w:rsid w:val="00512E2D"/>
    <w:rsid w:val="00513585"/>
    <w:rsid w:val="005140B0"/>
    <w:rsid w:val="00514B1C"/>
    <w:rsid w:val="00514D05"/>
    <w:rsid w:val="005156E4"/>
    <w:rsid w:val="0051572A"/>
    <w:rsid w:val="005161E7"/>
    <w:rsid w:val="005165C1"/>
    <w:rsid w:val="0051746E"/>
    <w:rsid w:val="00517896"/>
    <w:rsid w:val="00520371"/>
    <w:rsid w:val="00520EF0"/>
    <w:rsid w:val="00520F14"/>
    <w:rsid w:val="00521A34"/>
    <w:rsid w:val="00522282"/>
    <w:rsid w:val="005222F3"/>
    <w:rsid w:val="00522490"/>
    <w:rsid w:val="00524244"/>
    <w:rsid w:val="005244FD"/>
    <w:rsid w:val="005253A5"/>
    <w:rsid w:val="00525939"/>
    <w:rsid w:val="00526CD0"/>
    <w:rsid w:val="005276AB"/>
    <w:rsid w:val="00527C02"/>
    <w:rsid w:val="0053048B"/>
    <w:rsid w:val="0053066D"/>
    <w:rsid w:val="00530A23"/>
    <w:rsid w:val="00531066"/>
    <w:rsid w:val="00531E72"/>
    <w:rsid w:val="00533985"/>
    <w:rsid w:val="0053485C"/>
    <w:rsid w:val="00534A3F"/>
    <w:rsid w:val="00534B94"/>
    <w:rsid w:val="005365CF"/>
    <w:rsid w:val="00540B41"/>
    <w:rsid w:val="00540BE2"/>
    <w:rsid w:val="00541919"/>
    <w:rsid w:val="00542452"/>
    <w:rsid w:val="005428F5"/>
    <w:rsid w:val="005431D5"/>
    <w:rsid w:val="0054360D"/>
    <w:rsid w:val="00543BD9"/>
    <w:rsid w:val="00544376"/>
    <w:rsid w:val="00544422"/>
    <w:rsid w:val="00544DD1"/>
    <w:rsid w:val="0054552B"/>
    <w:rsid w:val="00545555"/>
    <w:rsid w:val="005457B5"/>
    <w:rsid w:val="00546A1C"/>
    <w:rsid w:val="005479B3"/>
    <w:rsid w:val="005500B1"/>
    <w:rsid w:val="005508BE"/>
    <w:rsid w:val="00551ABC"/>
    <w:rsid w:val="00552FAA"/>
    <w:rsid w:val="005549EE"/>
    <w:rsid w:val="00554EAC"/>
    <w:rsid w:val="00555C19"/>
    <w:rsid w:val="00555C32"/>
    <w:rsid w:val="00555D9C"/>
    <w:rsid w:val="00556603"/>
    <w:rsid w:val="00557086"/>
    <w:rsid w:val="005571ED"/>
    <w:rsid w:val="00557467"/>
    <w:rsid w:val="00557B2B"/>
    <w:rsid w:val="005608D8"/>
    <w:rsid w:val="005609E0"/>
    <w:rsid w:val="00560AF8"/>
    <w:rsid w:val="0056180B"/>
    <w:rsid w:val="0056317A"/>
    <w:rsid w:val="005631CC"/>
    <w:rsid w:val="005632F1"/>
    <w:rsid w:val="0056417E"/>
    <w:rsid w:val="0056498D"/>
    <w:rsid w:val="00564A4A"/>
    <w:rsid w:val="005657D6"/>
    <w:rsid w:val="005657D9"/>
    <w:rsid w:val="00565B6A"/>
    <w:rsid w:val="00565E6D"/>
    <w:rsid w:val="0056606A"/>
    <w:rsid w:val="00566119"/>
    <w:rsid w:val="00566B2F"/>
    <w:rsid w:val="00566EB5"/>
    <w:rsid w:val="0056733F"/>
    <w:rsid w:val="00571404"/>
    <w:rsid w:val="005739BE"/>
    <w:rsid w:val="00573CC9"/>
    <w:rsid w:val="00573F8A"/>
    <w:rsid w:val="005740E6"/>
    <w:rsid w:val="00574219"/>
    <w:rsid w:val="00574333"/>
    <w:rsid w:val="005743B7"/>
    <w:rsid w:val="00575CBC"/>
    <w:rsid w:val="00575E80"/>
    <w:rsid w:val="005763F1"/>
    <w:rsid w:val="005767F4"/>
    <w:rsid w:val="0057694A"/>
    <w:rsid w:val="00576AF1"/>
    <w:rsid w:val="005779B5"/>
    <w:rsid w:val="00580AEE"/>
    <w:rsid w:val="00580B4F"/>
    <w:rsid w:val="00581598"/>
    <w:rsid w:val="0058173D"/>
    <w:rsid w:val="00581939"/>
    <w:rsid w:val="00581AF1"/>
    <w:rsid w:val="0058270B"/>
    <w:rsid w:val="00582A48"/>
    <w:rsid w:val="00582DEF"/>
    <w:rsid w:val="005845B9"/>
    <w:rsid w:val="00584BC5"/>
    <w:rsid w:val="00586287"/>
    <w:rsid w:val="0058637A"/>
    <w:rsid w:val="0058693F"/>
    <w:rsid w:val="00587A1E"/>
    <w:rsid w:val="00587DF2"/>
    <w:rsid w:val="00587E6E"/>
    <w:rsid w:val="005900C0"/>
    <w:rsid w:val="005901EE"/>
    <w:rsid w:val="005902C8"/>
    <w:rsid w:val="00590F7C"/>
    <w:rsid w:val="005911F6"/>
    <w:rsid w:val="00591701"/>
    <w:rsid w:val="00591862"/>
    <w:rsid w:val="005925A5"/>
    <w:rsid w:val="00592962"/>
    <w:rsid w:val="0059318D"/>
    <w:rsid w:val="005935C3"/>
    <w:rsid w:val="00593B1D"/>
    <w:rsid w:val="00593EC4"/>
    <w:rsid w:val="005942B5"/>
    <w:rsid w:val="005943B3"/>
    <w:rsid w:val="00594A1B"/>
    <w:rsid w:val="005953AF"/>
    <w:rsid w:val="0059564F"/>
    <w:rsid w:val="00595EF2"/>
    <w:rsid w:val="0059614D"/>
    <w:rsid w:val="00596C3F"/>
    <w:rsid w:val="00596F57"/>
    <w:rsid w:val="0059725A"/>
    <w:rsid w:val="005979BF"/>
    <w:rsid w:val="00597BE8"/>
    <w:rsid w:val="00597C03"/>
    <w:rsid w:val="005A08AC"/>
    <w:rsid w:val="005A09FB"/>
    <w:rsid w:val="005A1577"/>
    <w:rsid w:val="005A279F"/>
    <w:rsid w:val="005A289D"/>
    <w:rsid w:val="005A2BE9"/>
    <w:rsid w:val="005A322B"/>
    <w:rsid w:val="005A4419"/>
    <w:rsid w:val="005A5D98"/>
    <w:rsid w:val="005A6096"/>
    <w:rsid w:val="005A6C71"/>
    <w:rsid w:val="005B0BEA"/>
    <w:rsid w:val="005B1298"/>
    <w:rsid w:val="005B1C05"/>
    <w:rsid w:val="005B1D62"/>
    <w:rsid w:val="005B1EBF"/>
    <w:rsid w:val="005B24C0"/>
    <w:rsid w:val="005B30C0"/>
    <w:rsid w:val="005B35B4"/>
    <w:rsid w:val="005B3746"/>
    <w:rsid w:val="005B4655"/>
    <w:rsid w:val="005B4F40"/>
    <w:rsid w:val="005B533A"/>
    <w:rsid w:val="005B5E83"/>
    <w:rsid w:val="005B7061"/>
    <w:rsid w:val="005C0614"/>
    <w:rsid w:val="005C0B6B"/>
    <w:rsid w:val="005C0ED6"/>
    <w:rsid w:val="005C136A"/>
    <w:rsid w:val="005C1395"/>
    <w:rsid w:val="005C2D58"/>
    <w:rsid w:val="005C309B"/>
    <w:rsid w:val="005C463C"/>
    <w:rsid w:val="005C4F64"/>
    <w:rsid w:val="005C521E"/>
    <w:rsid w:val="005C605D"/>
    <w:rsid w:val="005C70D1"/>
    <w:rsid w:val="005C70E2"/>
    <w:rsid w:val="005C7F3C"/>
    <w:rsid w:val="005D000B"/>
    <w:rsid w:val="005D1E61"/>
    <w:rsid w:val="005D2911"/>
    <w:rsid w:val="005D3091"/>
    <w:rsid w:val="005D3882"/>
    <w:rsid w:val="005D414E"/>
    <w:rsid w:val="005D4CA4"/>
    <w:rsid w:val="005D645F"/>
    <w:rsid w:val="005D66D2"/>
    <w:rsid w:val="005D671E"/>
    <w:rsid w:val="005D6E89"/>
    <w:rsid w:val="005D714A"/>
    <w:rsid w:val="005D715F"/>
    <w:rsid w:val="005D7775"/>
    <w:rsid w:val="005D7CF4"/>
    <w:rsid w:val="005E0707"/>
    <w:rsid w:val="005E1303"/>
    <w:rsid w:val="005E17E0"/>
    <w:rsid w:val="005E193A"/>
    <w:rsid w:val="005E2207"/>
    <w:rsid w:val="005E2750"/>
    <w:rsid w:val="005E2CBA"/>
    <w:rsid w:val="005E33E9"/>
    <w:rsid w:val="005E4B5B"/>
    <w:rsid w:val="005E4D59"/>
    <w:rsid w:val="005E5080"/>
    <w:rsid w:val="005E578E"/>
    <w:rsid w:val="005E6B49"/>
    <w:rsid w:val="005E6F90"/>
    <w:rsid w:val="005E70DB"/>
    <w:rsid w:val="005E743D"/>
    <w:rsid w:val="005E7AAD"/>
    <w:rsid w:val="005E7F84"/>
    <w:rsid w:val="005F03C3"/>
    <w:rsid w:val="005F0620"/>
    <w:rsid w:val="005F06B8"/>
    <w:rsid w:val="005F076D"/>
    <w:rsid w:val="005F0C67"/>
    <w:rsid w:val="005F1939"/>
    <w:rsid w:val="005F1F05"/>
    <w:rsid w:val="005F2DBA"/>
    <w:rsid w:val="005F3F97"/>
    <w:rsid w:val="005F3F99"/>
    <w:rsid w:val="005F4092"/>
    <w:rsid w:val="005F4CC1"/>
    <w:rsid w:val="005F63EA"/>
    <w:rsid w:val="005F70E2"/>
    <w:rsid w:val="005F73C6"/>
    <w:rsid w:val="005F74E2"/>
    <w:rsid w:val="005F74FC"/>
    <w:rsid w:val="005F79C2"/>
    <w:rsid w:val="00601018"/>
    <w:rsid w:val="00601D9A"/>
    <w:rsid w:val="006022EF"/>
    <w:rsid w:val="006028B7"/>
    <w:rsid w:val="006032E2"/>
    <w:rsid w:val="00603599"/>
    <w:rsid w:val="006037AE"/>
    <w:rsid w:val="00605843"/>
    <w:rsid w:val="00605AB4"/>
    <w:rsid w:val="00606004"/>
    <w:rsid w:val="00606798"/>
    <w:rsid w:val="00606E32"/>
    <w:rsid w:val="00607270"/>
    <w:rsid w:val="006075F0"/>
    <w:rsid w:val="00610D3C"/>
    <w:rsid w:val="0061102B"/>
    <w:rsid w:val="006111B5"/>
    <w:rsid w:val="00612124"/>
    <w:rsid w:val="00612311"/>
    <w:rsid w:val="00612642"/>
    <w:rsid w:val="006127BB"/>
    <w:rsid w:val="0061304B"/>
    <w:rsid w:val="00613695"/>
    <w:rsid w:val="00614349"/>
    <w:rsid w:val="0061468C"/>
    <w:rsid w:val="00615122"/>
    <w:rsid w:val="00615C01"/>
    <w:rsid w:val="0061620A"/>
    <w:rsid w:val="006170D6"/>
    <w:rsid w:val="00620276"/>
    <w:rsid w:val="006213CD"/>
    <w:rsid w:val="006215D0"/>
    <w:rsid w:val="00622037"/>
    <w:rsid w:val="00622544"/>
    <w:rsid w:val="00622569"/>
    <w:rsid w:val="0062266F"/>
    <w:rsid w:val="006226AD"/>
    <w:rsid w:val="006228B1"/>
    <w:rsid w:val="00622BD3"/>
    <w:rsid w:val="00624267"/>
    <w:rsid w:val="00624A1D"/>
    <w:rsid w:val="00624C4F"/>
    <w:rsid w:val="00625303"/>
    <w:rsid w:val="006253C8"/>
    <w:rsid w:val="00626448"/>
    <w:rsid w:val="00627B38"/>
    <w:rsid w:val="0063014F"/>
    <w:rsid w:val="006304DF"/>
    <w:rsid w:val="0063083B"/>
    <w:rsid w:val="00630E7F"/>
    <w:rsid w:val="00630EA3"/>
    <w:rsid w:val="00631774"/>
    <w:rsid w:val="006327E4"/>
    <w:rsid w:val="00632F2F"/>
    <w:rsid w:val="0063441A"/>
    <w:rsid w:val="0063469D"/>
    <w:rsid w:val="006351DF"/>
    <w:rsid w:val="006351FF"/>
    <w:rsid w:val="006356F3"/>
    <w:rsid w:val="006357EE"/>
    <w:rsid w:val="00635E60"/>
    <w:rsid w:val="00636CDF"/>
    <w:rsid w:val="00640813"/>
    <w:rsid w:val="006409EB"/>
    <w:rsid w:val="00641AD5"/>
    <w:rsid w:val="00642268"/>
    <w:rsid w:val="0064332A"/>
    <w:rsid w:val="006433F2"/>
    <w:rsid w:val="00643DDD"/>
    <w:rsid w:val="00644770"/>
    <w:rsid w:val="00645843"/>
    <w:rsid w:val="00645875"/>
    <w:rsid w:val="00646712"/>
    <w:rsid w:val="0064749C"/>
    <w:rsid w:val="0065046C"/>
    <w:rsid w:val="00650797"/>
    <w:rsid w:val="006518A9"/>
    <w:rsid w:val="00651954"/>
    <w:rsid w:val="00652F2D"/>
    <w:rsid w:val="00653000"/>
    <w:rsid w:val="00653075"/>
    <w:rsid w:val="00654613"/>
    <w:rsid w:val="00655263"/>
    <w:rsid w:val="00655467"/>
    <w:rsid w:val="006556D0"/>
    <w:rsid w:val="006557C9"/>
    <w:rsid w:val="006562EE"/>
    <w:rsid w:val="00657028"/>
    <w:rsid w:val="006578E7"/>
    <w:rsid w:val="00657BE9"/>
    <w:rsid w:val="00657EEA"/>
    <w:rsid w:val="00660B54"/>
    <w:rsid w:val="00663129"/>
    <w:rsid w:val="006637EF"/>
    <w:rsid w:val="00664697"/>
    <w:rsid w:val="0066485D"/>
    <w:rsid w:val="006648DB"/>
    <w:rsid w:val="00665C22"/>
    <w:rsid w:val="006661E5"/>
    <w:rsid w:val="00666371"/>
    <w:rsid w:val="00666643"/>
    <w:rsid w:val="00666B2C"/>
    <w:rsid w:val="00667581"/>
    <w:rsid w:val="00667733"/>
    <w:rsid w:val="006716D7"/>
    <w:rsid w:val="00671AC6"/>
    <w:rsid w:val="0067203E"/>
    <w:rsid w:val="0067476A"/>
    <w:rsid w:val="00674C8A"/>
    <w:rsid w:val="006759EC"/>
    <w:rsid w:val="00675C26"/>
    <w:rsid w:val="006766F8"/>
    <w:rsid w:val="00676934"/>
    <w:rsid w:val="00680465"/>
    <w:rsid w:val="00682E54"/>
    <w:rsid w:val="006836CA"/>
    <w:rsid w:val="00683D47"/>
    <w:rsid w:val="006848F7"/>
    <w:rsid w:val="00684CEC"/>
    <w:rsid w:val="006856DD"/>
    <w:rsid w:val="00685C96"/>
    <w:rsid w:val="00685CE9"/>
    <w:rsid w:val="006867C6"/>
    <w:rsid w:val="00686F46"/>
    <w:rsid w:val="0068707F"/>
    <w:rsid w:val="00687796"/>
    <w:rsid w:val="00687CDE"/>
    <w:rsid w:val="00691B37"/>
    <w:rsid w:val="00692C4F"/>
    <w:rsid w:val="006930B5"/>
    <w:rsid w:val="00693A2A"/>
    <w:rsid w:val="00694FDD"/>
    <w:rsid w:val="006952B4"/>
    <w:rsid w:val="006A0A17"/>
    <w:rsid w:val="006A0A6E"/>
    <w:rsid w:val="006A1662"/>
    <w:rsid w:val="006A16EA"/>
    <w:rsid w:val="006A1E4F"/>
    <w:rsid w:val="006A2246"/>
    <w:rsid w:val="006A345A"/>
    <w:rsid w:val="006A3AC4"/>
    <w:rsid w:val="006A3E5E"/>
    <w:rsid w:val="006A3FA0"/>
    <w:rsid w:val="006A436A"/>
    <w:rsid w:val="006A4724"/>
    <w:rsid w:val="006A4D72"/>
    <w:rsid w:val="006A55F6"/>
    <w:rsid w:val="006A7598"/>
    <w:rsid w:val="006A793E"/>
    <w:rsid w:val="006B0E8E"/>
    <w:rsid w:val="006B0FE3"/>
    <w:rsid w:val="006B234F"/>
    <w:rsid w:val="006B2C7B"/>
    <w:rsid w:val="006B2FF6"/>
    <w:rsid w:val="006B3688"/>
    <w:rsid w:val="006B37AE"/>
    <w:rsid w:val="006B3A23"/>
    <w:rsid w:val="006B3C84"/>
    <w:rsid w:val="006B3FFB"/>
    <w:rsid w:val="006B43A9"/>
    <w:rsid w:val="006B458A"/>
    <w:rsid w:val="006B4BB9"/>
    <w:rsid w:val="006B4BF4"/>
    <w:rsid w:val="006B4E0E"/>
    <w:rsid w:val="006B5319"/>
    <w:rsid w:val="006B55C1"/>
    <w:rsid w:val="006B5B81"/>
    <w:rsid w:val="006B65EA"/>
    <w:rsid w:val="006B6747"/>
    <w:rsid w:val="006B6D16"/>
    <w:rsid w:val="006B7647"/>
    <w:rsid w:val="006C088C"/>
    <w:rsid w:val="006C1287"/>
    <w:rsid w:val="006C19E9"/>
    <w:rsid w:val="006C1B26"/>
    <w:rsid w:val="006C27B9"/>
    <w:rsid w:val="006C334A"/>
    <w:rsid w:val="006C3C9C"/>
    <w:rsid w:val="006C3FC8"/>
    <w:rsid w:val="006C418A"/>
    <w:rsid w:val="006C46A2"/>
    <w:rsid w:val="006C553F"/>
    <w:rsid w:val="006C5D2E"/>
    <w:rsid w:val="006C6649"/>
    <w:rsid w:val="006C6B7F"/>
    <w:rsid w:val="006C730B"/>
    <w:rsid w:val="006C762F"/>
    <w:rsid w:val="006C79E7"/>
    <w:rsid w:val="006C7C40"/>
    <w:rsid w:val="006C7D14"/>
    <w:rsid w:val="006C7F43"/>
    <w:rsid w:val="006D02FC"/>
    <w:rsid w:val="006D1B73"/>
    <w:rsid w:val="006D25F5"/>
    <w:rsid w:val="006D2BD2"/>
    <w:rsid w:val="006D3163"/>
    <w:rsid w:val="006D4AC6"/>
    <w:rsid w:val="006D4D6C"/>
    <w:rsid w:val="006D5BF2"/>
    <w:rsid w:val="006D5CD6"/>
    <w:rsid w:val="006D603F"/>
    <w:rsid w:val="006D6A3D"/>
    <w:rsid w:val="006D7D63"/>
    <w:rsid w:val="006E019C"/>
    <w:rsid w:val="006E24CE"/>
    <w:rsid w:val="006E332C"/>
    <w:rsid w:val="006E38CD"/>
    <w:rsid w:val="006E413E"/>
    <w:rsid w:val="006E56EF"/>
    <w:rsid w:val="006E58C4"/>
    <w:rsid w:val="006E5997"/>
    <w:rsid w:val="006E61CA"/>
    <w:rsid w:val="006E6697"/>
    <w:rsid w:val="006E73F0"/>
    <w:rsid w:val="006E7A6B"/>
    <w:rsid w:val="006E7A7C"/>
    <w:rsid w:val="006E7EBC"/>
    <w:rsid w:val="006F181F"/>
    <w:rsid w:val="006F4072"/>
    <w:rsid w:val="006F46E5"/>
    <w:rsid w:val="006F4A12"/>
    <w:rsid w:val="006F4B52"/>
    <w:rsid w:val="006F58F6"/>
    <w:rsid w:val="006F6288"/>
    <w:rsid w:val="006F6ED1"/>
    <w:rsid w:val="006F7CC2"/>
    <w:rsid w:val="0070002A"/>
    <w:rsid w:val="00701284"/>
    <w:rsid w:val="00701A6A"/>
    <w:rsid w:val="0070392B"/>
    <w:rsid w:val="00703B19"/>
    <w:rsid w:val="00703DDF"/>
    <w:rsid w:val="00704360"/>
    <w:rsid w:val="00704650"/>
    <w:rsid w:val="00704CBA"/>
    <w:rsid w:val="0070559D"/>
    <w:rsid w:val="00706164"/>
    <w:rsid w:val="007068A7"/>
    <w:rsid w:val="0071009E"/>
    <w:rsid w:val="007100F6"/>
    <w:rsid w:val="007102EC"/>
    <w:rsid w:val="0071031E"/>
    <w:rsid w:val="00710A1F"/>
    <w:rsid w:val="00710DB7"/>
    <w:rsid w:val="00710E70"/>
    <w:rsid w:val="007115EE"/>
    <w:rsid w:val="0071321D"/>
    <w:rsid w:val="007150FC"/>
    <w:rsid w:val="00717DB0"/>
    <w:rsid w:val="00720319"/>
    <w:rsid w:val="0072075F"/>
    <w:rsid w:val="00720A76"/>
    <w:rsid w:val="00720B7F"/>
    <w:rsid w:val="0072166B"/>
    <w:rsid w:val="0072187C"/>
    <w:rsid w:val="00721AD3"/>
    <w:rsid w:val="00721C2F"/>
    <w:rsid w:val="00721E20"/>
    <w:rsid w:val="007226E2"/>
    <w:rsid w:val="00722A2D"/>
    <w:rsid w:val="00723354"/>
    <w:rsid w:val="00723B5F"/>
    <w:rsid w:val="0072432A"/>
    <w:rsid w:val="007243CC"/>
    <w:rsid w:val="00724992"/>
    <w:rsid w:val="00724DB8"/>
    <w:rsid w:val="00725291"/>
    <w:rsid w:val="00725CF5"/>
    <w:rsid w:val="00731297"/>
    <w:rsid w:val="007315EC"/>
    <w:rsid w:val="00731C70"/>
    <w:rsid w:val="007328FA"/>
    <w:rsid w:val="00732C18"/>
    <w:rsid w:val="00732FA8"/>
    <w:rsid w:val="00733CF6"/>
    <w:rsid w:val="0073489C"/>
    <w:rsid w:val="0073490A"/>
    <w:rsid w:val="00734AA4"/>
    <w:rsid w:val="00734E6F"/>
    <w:rsid w:val="007356E3"/>
    <w:rsid w:val="0073592B"/>
    <w:rsid w:val="00735C59"/>
    <w:rsid w:val="0073629C"/>
    <w:rsid w:val="00736D6E"/>
    <w:rsid w:val="00737535"/>
    <w:rsid w:val="00741031"/>
    <w:rsid w:val="007429CF"/>
    <w:rsid w:val="00742B86"/>
    <w:rsid w:val="007430D9"/>
    <w:rsid w:val="007434D4"/>
    <w:rsid w:val="0074500B"/>
    <w:rsid w:val="0074506A"/>
    <w:rsid w:val="00745C13"/>
    <w:rsid w:val="00746275"/>
    <w:rsid w:val="00746576"/>
    <w:rsid w:val="007468D9"/>
    <w:rsid w:val="007473A2"/>
    <w:rsid w:val="007477C0"/>
    <w:rsid w:val="007478F8"/>
    <w:rsid w:val="00747DDA"/>
    <w:rsid w:val="007501FF"/>
    <w:rsid w:val="007507EB"/>
    <w:rsid w:val="00750DF1"/>
    <w:rsid w:val="00751251"/>
    <w:rsid w:val="00751329"/>
    <w:rsid w:val="00751807"/>
    <w:rsid w:val="0075207B"/>
    <w:rsid w:val="007521FC"/>
    <w:rsid w:val="0075245B"/>
    <w:rsid w:val="007536DE"/>
    <w:rsid w:val="0075443C"/>
    <w:rsid w:val="007556A3"/>
    <w:rsid w:val="0075648A"/>
    <w:rsid w:val="007564FB"/>
    <w:rsid w:val="00756B53"/>
    <w:rsid w:val="00756D72"/>
    <w:rsid w:val="00757419"/>
    <w:rsid w:val="00757F99"/>
    <w:rsid w:val="00760C84"/>
    <w:rsid w:val="007613D5"/>
    <w:rsid w:val="007614B3"/>
    <w:rsid w:val="00761510"/>
    <w:rsid w:val="00763155"/>
    <w:rsid w:val="007636C7"/>
    <w:rsid w:val="00763805"/>
    <w:rsid w:val="00763856"/>
    <w:rsid w:val="00763D7C"/>
    <w:rsid w:val="00765058"/>
    <w:rsid w:val="007652D2"/>
    <w:rsid w:val="00766572"/>
    <w:rsid w:val="00766F30"/>
    <w:rsid w:val="007677F7"/>
    <w:rsid w:val="0076788C"/>
    <w:rsid w:val="00767DC0"/>
    <w:rsid w:val="00772454"/>
    <w:rsid w:val="007726C3"/>
    <w:rsid w:val="00772722"/>
    <w:rsid w:val="0077273E"/>
    <w:rsid w:val="0077285C"/>
    <w:rsid w:val="00772920"/>
    <w:rsid w:val="00773330"/>
    <w:rsid w:val="00773BC4"/>
    <w:rsid w:val="007744AD"/>
    <w:rsid w:val="00774973"/>
    <w:rsid w:val="00774ADE"/>
    <w:rsid w:val="00775515"/>
    <w:rsid w:val="007769AB"/>
    <w:rsid w:val="00777ADB"/>
    <w:rsid w:val="00777F3D"/>
    <w:rsid w:val="00780025"/>
    <w:rsid w:val="0078081F"/>
    <w:rsid w:val="00780CF8"/>
    <w:rsid w:val="00781F74"/>
    <w:rsid w:val="007820F4"/>
    <w:rsid w:val="007826AC"/>
    <w:rsid w:val="00783F08"/>
    <w:rsid w:val="00784C40"/>
    <w:rsid w:val="00786058"/>
    <w:rsid w:val="007867DC"/>
    <w:rsid w:val="00787EA7"/>
    <w:rsid w:val="00790262"/>
    <w:rsid w:val="007909C3"/>
    <w:rsid w:val="00791095"/>
    <w:rsid w:val="0079116A"/>
    <w:rsid w:val="00791697"/>
    <w:rsid w:val="00791947"/>
    <w:rsid w:val="007926E9"/>
    <w:rsid w:val="00792CF2"/>
    <w:rsid w:val="0079313A"/>
    <w:rsid w:val="0079473A"/>
    <w:rsid w:val="00794892"/>
    <w:rsid w:val="007951EF"/>
    <w:rsid w:val="00795208"/>
    <w:rsid w:val="00795722"/>
    <w:rsid w:val="007959BC"/>
    <w:rsid w:val="00795AEC"/>
    <w:rsid w:val="00795E45"/>
    <w:rsid w:val="0079638B"/>
    <w:rsid w:val="00796A56"/>
    <w:rsid w:val="0079724C"/>
    <w:rsid w:val="007A17ED"/>
    <w:rsid w:val="007A2621"/>
    <w:rsid w:val="007A2AF4"/>
    <w:rsid w:val="007A350F"/>
    <w:rsid w:val="007A4C57"/>
    <w:rsid w:val="007A4EB0"/>
    <w:rsid w:val="007A58F7"/>
    <w:rsid w:val="007A5AEE"/>
    <w:rsid w:val="007A6799"/>
    <w:rsid w:val="007A7AFF"/>
    <w:rsid w:val="007B09C9"/>
    <w:rsid w:val="007B0DE6"/>
    <w:rsid w:val="007B1591"/>
    <w:rsid w:val="007B15DA"/>
    <w:rsid w:val="007B175E"/>
    <w:rsid w:val="007B26A8"/>
    <w:rsid w:val="007B2820"/>
    <w:rsid w:val="007B32D6"/>
    <w:rsid w:val="007B3DBC"/>
    <w:rsid w:val="007B4B38"/>
    <w:rsid w:val="007B4C31"/>
    <w:rsid w:val="007B64DD"/>
    <w:rsid w:val="007B7C11"/>
    <w:rsid w:val="007B7C2F"/>
    <w:rsid w:val="007B7ED1"/>
    <w:rsid w:val="007C003D"/>
    <w:rsid w:val="007C0104"/>
    <w:rsid w:val="007C04F0"/>
    <w:rsid w:val="007C0827"/>
    <w:rsid w:val="007C32A0"/>
    <w:rsid w:val="007C3757"/>
    <w:rsid w:val="007C38F5"/>
    <w:rsid w:val="007C3C60"/>
    <w:rsid w:val="007C5231"/>
    <w:rsid w:val="007C608F"/>
    <w:rsid w:val="007C61EA"/>
    <w:rsid w:val="007C7DDF"/>
    <w:rsid w:val="007D0354"/>
    <w:rsid w:val="007D0555"/>
    <w:rsid w:val="007D1630"/>
    <w:rsid w:val="007D1F39"/>
    <w:rsid w:val="007D284B"/>
    <w:rsid w:val="007D30BE"/>
    <w:rsid w:val="007D3E42"/>
    <w:rsid w:val="007D4372"/>
    <w:rsid w:val="007D4899"/>
    <w:rsid w:val="007D575D"/>
    <w:rsid w:val="007D5BD5"/>
    <w:rsid w:val="007D6608"/>
    <w:rsid w:val="007D6AC0"/>
    <w:rsid w:val="007D7E0F"/>
    <w:rsid w:val="007E005B"/>
    <w:rsid w:val="007E081E"/>
    <w:rsid w:val="007E1B3F"/>
    <w:rsid w:val="007E1BE9"/>
    <w:rsid w:val="007E27DA"/>
    <w:rsid w:val="007E3064"/>
    <w:rsid w:val="007E3B05"/>
    <w:rsid w:val="007E3C4A"/>
    <w:rsid w:val="007E46A0"/>
    <w:rsid w:val="007E475E"/>
    <w:rsid w:val="007E4B32"/>
    <w:rsid w:val="007E633A"/>
    <w:rsid w:val="007E7870"/>
    <w:rsid w:val="007F0BC4"/>
    <w:rsid w:val="007F1A43"/>
    <w:rsid w:val="007F24D7"/>
    <w:rsid w:val="007F3113"/>
    <w:rsid w:val="007F44D5"/>
    <w:rsid w:val="007F5908"/>
    <w:rsid w:val="007F6080"/>
    <w:rsid w:val="007F60C0"/>
    <w:rsid w:val="007F6128"/>
    <w:rsid w:val="007F6628"/>
    <w:rsid w:val="007F75B2"/>
    <w:rsid w:val="007F7788"/>
    <w:rsid w:val="007F7A22"/>
    <w:rsid w:val="007F7EB6"/>
    <w:rsid w:val="007F7FD9"/>
    <w:rsid w:val="00801AC5"/>
    <w:rsid w:val="008021AF"/>
    <w:rsid w:val="00802EFB"/>
    <w:rsid w:val="0080545C"/>
    <w:rsid w:val="00805C26"/>
    <w:rsid w:val="0080603F"/>
    <w:rsid w:val="008062BD"/>
    <w:rsid w:val="00806FCC"/>
    <w:rsid w:val="0080739A"/>
    <w:rsid w:val="00807AD0"/>
    <w:rsid w:val="00807CAF"/>
    <w:rsid w:val="00810533"/>
    <w:rsid w:val="00811AA0"/>
    <w:rsid w:val="00811C30"/>
    <w:rsid w:val="008128CF"/>
    <w:rsid w:val="00812971"/>
    <w:rsid w:val="00812AE8"/>
    <w:rsid w:val="00813848"/>
    <w:rsid w:val="00813AAC"/>
    <w:rsid w:val="00814545"/>
    <w:rsid w:val="00814B44"/>
    <w:rsid w:val="008150DD"/>
    <w:rsid w:val="008151DE"/>
    <w:rsid w:val="00815BA2"/>
    <w:rsid w:val="00816A5B"/>
    <w:rsid w:val="00816F80"/>
    <w:rsid w:val="00820984"/>
    <w:rsid w:val="0082108B"/>
    <w:rsid w:val="00821113"/>
    <w:rsid w:val="008211C7"/>
    <w:rsid w:val="00821924"/>
    <w:rsid w:val="00821BD1"/>
    <w:rsid w:val="00821D54"/>
    <w:rsid w:val="0082357D"/>
    <w:rsid w:val="00823F22"/>
    <w:rsid w:val="00824674"/>
    <w:rsid w:val="00824D71"/>
    <w:rsid w:val="00825D59"/>
    <w:rsid w:val="0082673E"/>
    <w:rsid w:val="00826895"/>
    <w:rsid w:val="00827709"/>
    <w:rsid w:val="00827A04"/>
    <w:rsid w:val="00827C12"/>
    <w:rsid w:val="00827D41"/>
    <w:rsid w:val="008305AD"/>
    <w:rsid w:val="00830941"/>
    <w:rsid w:val="00831462"/>
    <w:rsid w:val="0083216C"/>
    <w:rsid w:val="0083450A"/>
    <w:rsid w:val="00834AEF"/>
    <w:rsid w:val="00835F12"/>
    <w:rsid w:val="0083612E"/>
    <w:rsid w:val="00836D6D"/>
    <w:rsid w:val="00837549"/>
    <w:rsid w:val="0083778F"/>
    <w:rsid w:val="00837E10"/>
    <w:rsid w:val="0084019F"/>
    <w:rsid w:val="00840C29"/>
    <w:rsid w:val="008413C5"/>
    <w:rsid w:val="00842901"/>
    <w:rsid w:val="008432A9"/>
    <w:rsid w:val="008442A1"/>
    <w:rsid w:val="0084455A"/>
    <w:rsid w:val="00844E8D"/>
    <w:rsid w:val="00844EBD"/>
    <w:rsid w:val="00846661"/>
    <w:rsid w:val="00846EFB"/>
    <w:rsid w:val="008470F5"/>
    <w:rsid w:val="00847588"/>
    <w:rsid w:val="00847C88"/>
    <w:rsid w:val="00850929"/>
    <w:rsid w:val="00851847"/>
    <w:rsid w:val="008519CD"/>
    <w:rsid w:val="00851A6E"/>
    <w:rsid w:val="0085207D"/>
    <w:rsid w:val="00852347"/>
    <w:rsid w:val="00852666"/>
    <w:rsid w:val="00852716"/>
    <w:rsid w:val="0085311C"/>
    <w:rsid w:val="0085336F"/>
    <w:rsid w:val="0085380A"/>
    <w:rsid w:val="00853DF2"/>
    <w:rsid w:val="008540D3"/>
    <w:rsid w:val="00854278"/>
    <w:rsid w:val="00854630"/>
    <w:rsid w:val="008558A7"/>
    <w:rsid w:val="008561F7"/>
    <w:rsid w:val="00856B34"/>
    <w:rsid w:val="00856B91"/>
    <w:rsid w:val="00857808"/>
    <w:rsid w:val="00857847"/>
    <w:rsid w:val="00860D8B"/>
    <w:rsid w:val="008629C1"/>
    <w:rsid w:val="00862E32"/>
    <w:rsid w:val="00863171"/>
    <w:rsid w:val="00864018"/>
    <w:rsid w:val="00864EB1"/>
    <w:rsid w:val="00866580"/>
    <w:rsid w:val="008673EB"/>
    <w:rsid w:val="00867A42"/>
    <w:rsid w:val="00870122"/>
    <w:rsid w:val="00870D59"/>
    <w:rsid w:val="00871EE3"/>
    <w:rsid w:val="008721E6"/>
    <w:rsid w:val="00872641"/>
    <w:rsid w:val="00872C66"/>
    <w:rsid w:val="008730C9"/>
    <w:rsid w:val="00873DAF"/>
    <w:rsid w:val="0087472E"/>
    <w:rsid w:val="00874A26"/>
    <w:rsid w:val="0087532E"/>
    <w:rsid w:val="00875827"/>
    <w:rsid w:val="00875BFB"/>
    <w:rsid w:val="00875F60"/>
    <w:rsid w:val="00876148"/>
    <w:rsid w:val="00876A6B"/>
    <w:rsid w:val="00877F6F"/>
    <w:rsid w:val="00880647"/>
    <w:rsid w:val="00880D50"/>
    <w:rsid w:val="00881AB0"/>
    <w:rsid w:val="00882200"/>
    <w:rsid w:val="00882BF7"/>
    <w:rsid w:val="00882BFC"/>
    <w:rsid w:val="00884596"/>
    <w:rsid w:val="008847C0"/>
    <w:rsid w:val="00884D5D"/>
    <w:rsid w:val="00885267"/>
    <w:rsid w:val="0088672B"/>
    <w:rsid w:val="00887469"/>
    <w:rsid w:val="00887AE9"/>
    <w:rsid w:val="00890674"/>
    <w:rsid w:val="00891EF2"/>
    <w:rsid w:val="00892822"/>
    <w:rsid w:val="00892920"/>
    <w:rsid w:val="00892C69"/>
    <w:rsid w:val="008932B7"/>
    <w:rsid w:val="00893743"/>
    <w:rsid w:val="0089378B"/>
    <w:rsid w:val="00893D1E"/>
    <w:rsid w:val="00893E17"/>
    <w:rsid w:val="00894EC2"/>
    <w:rsid w:val="00895970"/>
    <w:rsid w:val="008959F6"/>
    <w:rsid w:val="00895D86"/>
    <w:rsid w:val="00896A9B"/>
    <w:rsid w:val="00897CBE"/>
    <w:rsid w:val="00897F71"/>
    <w:rsid w:val="008A085E"/>
    <w:rsid w:val="008A1AD4"/>
    <w:rsid w:val="008A2655"/>
    <w:rsid w:val="008A2DC5"/>
    <w:rsid w:val="008A362D"/>
    <w:rsid w:val="008A3972"/>
    <w:rsid w:val="008A3DC2"/>
    <w:rsid w:val="008A404F"/>
    <w:rsid w:val="008A4DDB"/>
    <w:rsid w:val="008A4EF0"/>
    <w:rsid w:val="008A5482"/>
    <w:rsid w:val="008A66FD"/>
    <w:rsid w:val="008A6B3F"/>
    <w:rsid w:val="008A7199"/>
    <w:rsid w:val="008A796D"/>
    <w:rsid w:val="008B0095"/>
    <w:rsid w:val="008B0859"/>
    <w:rsid w:val="008B0B0F"/>
    <w:rsid w:val="008B0E33"/>
    <w:rsid w:val="008B1344"/>
    <w:rsid w:val="008B14E5"/>
    <w:rsid w:val="008B1C5C"/>
    <w:rsid w:val="008B20DE"/>
    <w:rsid w:val="008B35F6"/>
    <w:rsid w:val="008B42B3"/>
    <w:rsid w:val="008B4541"/>
    <w:rsid w:val="008B5D7D"/>
    <w:rsid w:val="008B5F63"/>
    <w:rsid w:val="008B66FD"/>
    <w:rsid w:val="008B6BF8"/>
    <w:rsid w:val="008B6E9F"/>
    <w:rsid w:val="008C02CC"/>
    <w:rsid w:val="008C0409"/>
    <w:rsid w:val="008C08F3"/>
    <w:rsid w:val="008C2B4F"/>
    <w:rsid w:val="008C340D"/>
    <w:rsid w:val="008C3BF2"/>
    <w:rsid w:val="008C3FC8"/>
    <w:rsid w:val="008C4488"/>
    <w:rsid w:val="008C505D"/>
    <w:rsid w:val="008C538D"/>
    <w:rsid w:val="008C56CE"/>
    <w:rsid w:val="008C5B29"/>
    <w:rsid w:val="008C64FC"/>
    <w:rsid w:val="008C76AF"/>
    <w:rsid w:val="008D244A"/>
    <w:rsid w:val="008D25B4"/>
    <w:rsid w:val="008D416D"/>
    <w:rsid w:val="008D49ED"/>
    <w:rsid w:val="008D4D1C"/>
    <w:rsid w:val="008D5BE7"/>
    <w:rsid w:val="008D6149"/>
    <w:rsid w:val="008D7C12"/>
    <w:rsid w:val="008D7CD8"/>
    <w:rsid w:val="008E00F1"/>
    <w:rsid w:val="008E073A"/>
    <w:rsid w:val="008E0E1C"/>
    <w:rsid w:val="008E0E60"/>
    <w:rsid w:val="008E0F73"/>
    <w:rsid w:val="008E2B55"/>
    <w:rsid w:val="008E2EE4"/>
    <w:rsid w:val="008E338D"/>
    <w:rsid w:val="008E370F"/>
    <w:rsid w:val="008E4427"/>
    <w:rsid w:val="008E64A4"/>
    <w:rsid w:val="008E6881"/>
    <w:rsid w:val="008E6D74"/>
    <w:rsid w:val="008E7BB0"/>
    <w:rsid w:val="008F1230"/>
    <w:rsid w:val="008F1ECB"/>
    <w:rsid w:val="008F1F4F"/>
    <w:rsid w:val="008F2032"/>
    <w:rsid w:val="008F218C"/>
    <w:rsid w:val="008F3E33"/>
    <w:rsid w:val="008F458F"/>
    <w:rsid w:val="008F54B9"/>
    <w:rsid w:val="008F5503"/>
    <w:rsid w:val="008F5E1E"/>
    <w:rsid w:val="008F5F16"/>
    <w:rsid w:val="008F6124"/>
    <w:rsid w:val="008F6291"/>
    <w:rsid w:val="008F69E0"/>
    <w:rsid w:val="008F6BF6"/>
    <w:rsid w:val="008F6DB5"/>
    <w:rsid w:val="008F7324"/>
    <w:rsid w:val="008F75AD"/>
    <w:rsid w:val="008F7612"/>
    <w:rsid w:val="00900D3D"/>
    <w:rsid w:val="0090225D"/>
    <w:rsid w:val="009034EC"/>
    <w:rsid w:val="00903DD7"/>
    <w:rsid w:val="009040F4"/>
    <w:rsid w:val="00904B8F"/>
    <w:rsid w:val="00905379"/>
    <w:rsid w:val="009061D7"/>
    <w:rsid w:val="00906575"/>
    <w:rsid w:val="00906D57"/>
    <w:rsid w:val="00907858"/>
    <w:rsid w:val="00910A44"/>
    <w:rsid w:val="009119F3"/>
    <w:rsid w:val="0091220A"/>
    <w:rsid w:val="00913DFE"/>
    <w:rsid w:val="009142A1"/>
    <w:rsid w:val="009145F6"/>
    <w:rsid w:val="009149C4"/>
    <w:rsid w:val="00914AE5"/>
    <w:rsid w:val="00916C74"/>
    <w:rsid w:val="00916E21"/>
    <w:rsid w:val="009175FA"/>
    <w:rsid w:val="00920951"/>
    <w:rsid w:val="0092181D"/>
    <w:rsid w:val="00921869"/>
    <w:rsid w:val="009219EA"/>
    <w:rsid w:val="00921BE8"/>
    <w:rsid w:val="009223D5"/>
    <w:rsid w:val="00922CA2"/>
    <w:rsid w:val="009232AC"/>
    <w:rsid w:val="00923C3F"/>
    <w:rsid w:val="00923FDA"/>
    <w:rsid w:val="0092415A"/>
    <w:rsid w:val="00924B0C"/>
    <w:rsid w:val="00926352"/>
    <w:rsid w:val="009263F7"/>
    <w:rsid w:val="00927794"/>
    <w:rsid w:val="00927E44"/>
    <w:rsid w:val="0093018F"/>
    <w:rsid w:val="009302EC"/>
    <w:rsid w:val="00930F0B"/>
    <w:rsid w:val="009319DA"/>
    <w:rsid w:val="00931B8C"/>
    <w:rsid w:val="00931C61"/>
    <w:rsid w:val="00932A29"/>
    <w:rsid w:val="009330CB"/>
    <w:rsid w:val="009331D8"/>
    <w:rsid w:val="00933B55"/>
    <w:rsid w:val="009340FC"/>
    <w:rsid w:val="0093418C"/>
    <w:rsid w:val="0093481A"/>
    <w:rsid w:val="0093482B"/>
    <w:rsid w:val="00935F58"/>
    <w:rsid w:val="0093647B"/>
    <w:rsid w:val="00941C5D"/>
    <w:rsid w:val="00942286"/>
    <w:rsid w:val="009422A8"/>
    <w:rsid w:val="0094461C"/>
    <w:rsid w:val="00944817"/>
    <w:rsid w:val="00946BB0"/>
    <w:rsid w:val="00947D22"/>
    <w:rsid w:val="00947F35"/>
    <w:rsid w:val="00950594"/>
    <w:rsid w:val="009506D2"/>
    <w:rsid w:val="009509BD"/>
    <w:rsid w:val="00952A89"/>
    <w:rsid w:val="00952C37"/>
    <w:rsid w:val="00952E89"/>
    <w:rsid w:val="009530F2"/>
    <w:rsid w:val="0095376D"/>
    <w:rsid w:val="009542F3"/>
    <w:rsid w:val="00954B32"/>
    <w:rsid w:val="00954DC4"/>
    <w:rsid w:val="00954EB3"/>
    <w:rsid w:val="0095520A"/>
    <w:rsid w:val="009556F6"/>
    <w:rsid w:val="009562D2"/>
    <w:rsid w:val="0095675E"/>
    <w:rsid w:val="00956765"/>
    <w:rsid w:val="00956F6F"/>
    <w:rsid w:val="00957B06"/>
    <w:rsid w:val="00957E7C"/>
    <w:rsid w:val="009607BF"/>
    <w:rsid w:val="00960A79"/>
    <w:rsid w:val="00960AF6"/>
    <w:rsid w:val="00960F91"/>
    <w:rsid w:val="00961024"/>
    <w:rsid w:val="00962E61"/>
    <w:rsid w:val="00963483"/>
    <w:rsid w:val="00965338"/>
    <w:rsid w:val="00965976"/>
    <w:rsid w:val="00966D15"/>
    <w:rsid w:val="0096731B"/>
    <w:rsid w:val="00967F5C"/>
    <w:rsid w:val="0097046C"/>
    <w:rsid w:val="009705BB"/>
    <w:rsid w:val="00970A4B"/>
    <w:rsid w:val="0097132B"/>
    <w:rsid w:val="00971781"/>
    <w:rsid w:val="009722CF"/>
    <w:rsid w:val="00972FD2"/>
    <w:rsid w:val="00973B22"/>
    <w:rsid w:val="009747BA"/>
    <w:rsid w:val="00974F41"/>
    <w:rsid w:val="009752AF"/>
    <w:rsid w:val="00977110"/>
    <w:rsid w:val="00977E6F"/>
    <w:rsid w:val="0098048E"/>
    <w:rsid w:val="009807EB"/>
    <w:rsid w:val="0098082D"/>
    <w:rsid w:val="00980DD0"/>
    <w:rsid w:val="009816B9"/>
    <w:rsid w:val="00982C36"/>
    <w:rsid w:val="00984141"/>
    <w:rsid w:val="0098516F"/>
    <w:rsid w:val="00985312"/>
    <w:rsid w:val="00985B82"/>
    <w:rsid w:val="009865EB"/>
    <w:rsid w:val="00987389"/>
    <w:rsid w:val="0098775B"/>
    <w:rsid w:val="009877FA"/>
    <w:rsid w:val="00987B81"/>
    <w:rsid w:val="00987BE1"/>
    <w:rsid w:val="00987FE0"/>
    <w:rsid w:val="009909C8"/>
    <w:rsid w:val="00990ACC"/>
    <w:rsid w:val="009914B7"/>
    <w:rsid w:val="00991F9D"/>
    <w:rsid w:val="00992A52"/>
    <w:rsid w:val="0099312E"/>
    <w:rsid w:val="009933D4"/>
    <w:rsid w:val="00993FE3"/>
    <w:rsid w:val="00994543"/>
    <w:rsid w:val="009948F8"/>
    <w:rsid w:val="00994A2E"/>
    <w:rsid w:val="009953D3"/>
    <w:rsid w:val="0099564D"/>
    <w:rsid w:val="009957C3"/>
    <w:rsid w:val="00995F04"/>
    <w:rsid w:val="00996B91"/>
    <w:rsid w:val="00996D0D"/>
    <w:rsid w:val="009975D9"/>
    <w:rsid w:val="00997992"/>
    <w:rsid w:val="009A00CE"/>
    <w:rsid w:val="009A0149"/>
    <w:rsid w:val="009A015D"/>
    <w:rsid w:val="009A0C9C"/>
    <w:rsid w:val="009A103C"/>
    <w:rsid w:val="009A25BA"/>
    <w:rsid w:val="009A4A6F"/>
    <w:rsid w:val="009A4C52"/>
    <w:rsid w:val="009A5BF0"/>
    <w:rsid w:val="009A643F"/>
    <w:rsid w:val="009A678D"/>
    <w:rsid w:val="009A6A56"/>
    <w:rsid w:val="009A7E13"/>
    <w:rsid w:val="009B08EB"/>
    <w:rsid w:val="009B1227"/>
    <w:rsid w:val="009B141F"/>
    <w:rsid w:val="009B1EB8"/>
    <w:rsid w:val="009B2857"/>
    <w:rsid w:val="009B366A"/>
    <w:rsid w:val="009B3886"/>
    <w:rsid w:val="009B3A29"/>
    <w:rsid w:val="009B3D85"/>
    <w:rsid w:val="009B4487"/>
    <w:rsid w:val="009B4554"/>
    <w:rsid w:val="009B5571"/>
    <w:rsid w:val="009B561E"/>
    <w:rsid w:val="009B5B7E"/>
    <w:rsid w:val="009B6204"/>
    <w:rsid w:val="009B691A"/>
    <w:rsid w:val="009B71D9"/>
    <w:rsid w:val="009C034E"/>
    <w:rsid w:val="009C0969"/>
    <w:rsid w:val="009C0A28"/>
    <w:rsid w:val="009C0F7B"/>
    <w:rsid w:val="009C14C9"/>
    <w:rsid w:val="009C3256"/>
    <w:rsid w:val="009C35CF"/>
    <w:rsid w:val="009C40CF"/>
    <w:rsid w:val="009C4DC0"/>
    <w:rsid w:val="009C63AA"/>
    <w:rsid w:val="009C67D3"/>
    <w:rsid w:val="009C793F"/>
    <w:rsid w:val="009C7B07"/>
    <w:rsid w:val="009C7FCF"/>
    <w:rsid w:val="009D123D"/>
    <w:rsid w:val="009D14D5"/>
    <w:rsid w:val="009D1B02"/>
    <w:rsid w:val="009D1F04"/>
    <w:rsid w:val="009D32B8"/>
    <w:rsid w:val="009D466C"/>
    <w:rsid w:val="009D4A98"/>
    <w:rsid w:val="009D6D6C"/>
    <w:rsid w:val="009D73C3"/>
    <w:rsid w:val="009E0AD5"/>
    <w:rsid w:val="009E1039"/>
    <w:rsid w:val="009E1094"/>
    <w:rsid w:val="009E11C6"/>
    <w:rsid w:val="009E2073"/>
    <w:rsid w:val="009E244B"/>
    <w:rsid w:val="009E2D89"/>
    <w:rsid w:val="009E2FBF"/>
    <w:rsid w:val="009E52F1"/>
    <w:rsid w:val="009E550F"/>
    <w:rsid w:val="009E59CC"/>
    <w:rsid w:val="009E5BE0"/>
    <w:rsid w:val="009E6157"/>
    <w:rsid w:val="009E66EB"/>
    <w:rsid w:val="009E6DB4"/>
    <w:rsid w:val="009E6DD5"/>
    <w:rsid w:val="009E76BD"/>
    <w:rsid w:val="009F0650"/>
    <w:rsid w:val="009F0831"/>
    <w:rsid w:val="009F18A7"/>
    <w:rsid w:val="009F1B41"/>
    <w:rsid w:val="009F3D13"/>
    <w:rsid w:val="009F51DF"/>
    <w:rsid w:val="009F5518"/>
    <w:rsid w:val="009F589B"/>
    <w:rsid w:val="009F5FB5"/>
    <w:rsid w:val="009F63A4"/>
    <w:rsid w:val="009F723D"/>
    <w:rsid w:val="009F7B28"/>
    <w:rsid w:val="00A01DD7"/>
    <w:rsid w:val="00A01EAD"/>
    <w:rsid w:val="00A02355"/>
    <w:rsid w:val="00A02487"/>
    <w:rsid w:val="00A02850"/>
    <w:rsid w:val="00A030D6"/>
    <w:rsid w:val="00A03120"/>
    <w:rsid w:val="00A03A59"/>
    <w:rsid w:val="00A03EF1"/>
    <w:rsid w:val="00A05EA9"/>
    <w:rsid w:val="00A061DA"/>
    <w:rsid w:val="00A06233"/>
    <w:rsid w:val="00A06488"/>
    <w:rsid w:val="00A06797"/>
    <w:rsid w:val="00A0747B"/>
    <w:rsid w:val="00A0748C"/>
    <w:rsid w:val="00A077A6"/>
    <w:rsid w:val="00A100B3"/>
    <w:rsid w:val="00A10A57"/>
    <w:rsid w:val="00A10DDC"/>
    <w:rsid w:val="00A12963"/>
    <w:rsid w:val="00A12AD9"/>
    <w:rsid w:val="00A12BC7"/>
    <w:rsid w:val="00A13C88"/>
    <w:rsid w:val="00A143BC"/>
    <w:rsid w:val="00A15324"/>
    <w:rsid w:val="00A154B1"/>
    <w:rsid w:val="00A15991"/>
    <w:rsid w:val="00A159E9"/>
    <w:rsid w:val="00A15D43"/>
    <w:rsid w:val="00A16235"/>
    <w:rsid w:val="00A17326"/>
    <w:rsid w:val="00A17A75"/>
    <w:rsid w:val="00A20A94"/>
    <w:rsid w:val="00A20EA3"/>
    <w:rsid w:val="00A21EC4"/>
    <w:rsid w:val="00A220E5"/>
    <w:rsid w:val="00A22158"/>
    <w:rsid w:val="00A22500"/>
    <w:rsid w:val="00A238D7"/>
    <w:rsid w:val="00A239D5"/>
    <w:rsid w:val="00A23CA1"/>
    <w:rsid w:val="00A25121"/>
    <w:rsid w:val="00A25824"/>
    <w:rsid w:val="00A259E7"/>
    <w:rsid w:val="00A25A83"/>
    <w:rsid w:val="00A25DB8"/>
    <w:rsid w:val="00A25DFC"/>
    <w:rsid w:val="00A273DF"/>
    <w:rsid w:val="00A278D0"/>
    <w:rsid w:val="00A27C0E"/>
    <w:rsid w:val="00A27D75"/>
    <w:rsid w:val="00A30331"/>
    <w:rsid w:val="00A312D5"/>
    <w:rsid w:val="00A318D3"/>
    <w:rsid w:val="00A31F88"/>
    <w:rsid w:val="00A3202C"/>
    <w:rsid w:val="00A321C1"/>
    <w:rsid w:val="00A33A38"/>
    <w:rsid w:val="00A352BF"/>
    <w:rsid w:val="00A360B0"/>
    <w:rsid w:val="00A360CD"/>
    <w:rsid w:val="00A361B8"/>
    <w:rsid w:val="00A36C37"/>
    <w:rsid w:val="00A36CE3"/>
    <w:rsid w:val="00A373F3"/>
    <w:rsid w:val="00A40780"/>
    <w:rsid w:val="00A40C66"/>
    <w:rsid w:val="00A41044"/>
    <w:rsid w:val="00A41247"/>
    <w:rsid w:val="00A423E0"/>
    <w:rsid w:val="00A425FF"/>
    <w:rsid w:val="00A42E3C"/>
    <w:rsid w:val="00A43095"/>
    <w:rsid w:val="00A433F4"/>
    <w:rsid w:val="00A43AFF"/>
    <w:rsid w:val="00A449D0"/>
    <w:rsid w:val="00A453B3"/>
    <w:rsid w:val="00A46075"/>
    <w:rsid w:val="00A46849"/>
    <w:rsid w:val="00A468B9"/>
    <w:rsid w:val="00A46E2D"/>
    <w:rsid w:val="00A519F6"/>
    <w:rsid w:val="00A51D50"/>
    <w:rsid w:val="00A52250"/>
    <w:rsid w:val="00A53A60"/>
    <w:rsid w:val="00A53C96"/>
    <w:rsid w:val="00A54372"/>
    <w:rsid w:val="00A543E6"/>
    <w:rsid w:val="00A54FC6"/>
    <w:rsid w:val="00A54FDA"/>
    <w:rsid w:val="00A555B3"/>
    <w:rsid w:val="00A556BD"/>
    <w:rsid w:val="00A55A34"/>
    <w:rsid w:val="00A55C93"/>
    <w:rsid w:val="00A57041"/>
    <w:rsid w:val="00A57B05"/>
    <w:rsid w:val="00A6035E"/>
    <w:rsid w:val="00A6055E"/>
    <w:rsid w:val="00A61A81"/>
    <w:rsid w:val="00A61C4F"/>
    <w:rsid w:val="00A632A7"/>
    <w:rsid w:val="00A63590"/>
    <w:rsid w:val="00A638CD"/>
    <w:rsid w:val="00A63AFB"/>
    <w:rsid w:val="00A64C1C"/>
    <w:rsid w:val="00A65029"/>
    <w:rsid w:val="00A651AB"/>
    <w:rsid w:val="00A65AA8"/>
    <w:rsid w:val="00A65DEA"/>
    <w:rsid w:val="00A66388"/>
    <w:rsid w:val="00A6742D"/>
    <w:rsid w:val="00A678D2"/>
    <w:rsid w:val="00A67A06"/>
    <w:rsid w:val="00A704E0"/>
    <w:rsid w:val="00A70E18"/>
    <w:rsid w:val="00A7179F"/>
    <w:rsid w:val="00A718B9"/>
    <w:rsid w:val="00A7193D"/>
    <w:rsid w:val="00A71D91"/>
    <w:rsid w:val="00A7221E"/>
    <w:rsid w:val="00A722CE"/>
    <w:rsid w:val="00A72323"/>
    <w:rsid w:val="00A72CB8"/>
    <w:rsid w:val="00A73017"/>
    <w:rsid w:val="00A731AA"/>
    <w:rsid w:val="00A736D4"/>
    <w:rsid w:val="00A73CFB"/>
    <w:rsid w:val="00A749BB"/>
    <w:rsid w:val="00A74DE9"/>
    <w:rsid w:val="00A75286"/>
    <w:rsid w:val="00A75575"/>
    <w:rsid w:val="00A7578B"/>
    <w:rsid w:val="00A76D84"/>
    <w:rsid w:val="00A77088"/>
    <w:rsid w:val="00A77B08"/>
    <w:rsid w:val="00A815B3"/>
    <w:rsid w:val="00A8196C"/>
    <w:rsid w:val="00A82164"/>
    <w:rsid w:val="00A82243"/>
    <w:rsid w:val="00A82BF0"/>
    <w:rsid w:val="00A832B5"/>
    <w:rsid w:val="00A83527"/>
    <w:rsid w:val="00A83619"/>
    <w:rsid w:val="00A84830"/>
    <w:rsid w:val="00A84A9B"/>
    <w:rsid w:val="00A85572"/>
    <w:rsid w:val="00A8579E"/>
    <w:rsid w:val="00A85814"/>
    <w:rsid w:val="00A85A72"/>
    <w:rsid w:val="00A864BC"/>
    <w:rsid w:val="00A869BF"/>
    <w:rsid w:val="00A87C4F"/>
    <w:rsid w:val="00A90A85"/>
    <w:rsid w:val="00A90CB6"/>
    <w:rsid w:val="00A913B6"/>
    <w:rsid w:val="00A916D8"/>
    <w:rsid w:val="00A91819"/>
    <w:rsid w:val="00A91A00"/>
    <w:rsid w:val="00A92137"/>
    <w:rsid w:val="00A92B32"/>
    <w:rsid w:val="00A936E6"/>
    <w:rsid w:val="00A93EE4"/>
    <w:rsid w:val="00A94010"/>
    <w:rsid w:val="00A94180"/>
    <w:rsid w:val="00A94A37"/>
    <w:rsid w:val="00A95B4D"/>
    <w:rsid w:val="00A96C24"/>
    <w:rsid w:val="00AA1B2D"/>
    <w:rsid w:val="00AA2167"/>
    <w:rsid w:val="00AA283E"/>
    <w:rsid w:val="00AA29D2"/>
    <w:rsid w:val="00AA2EF7"/>
    <w:rsid w:val="00AA397F"/>
    <w:rsid w:val="00AA3EDC"/>
    <w:rsid w:val="00AA48D6"/>
    <w:rsid w:val="00AA4DA2"/>
    <w:rsid w:val="00AA570A"/>
    <w:rsid w:val="00AA589C"/>
    <w:rsid w:val="00AA644A"/>
    <w:rsid w:val="00AA64EA"/>
    <w:rsid w:val="00AA7B5B"/>
    <w:rsid w:val="00AB02FF"/>
    <w:rsid w:val="00AB05DF"/>
    <w:rsid w:val="00AB1B09"/>
    <w:rsid w:val="00AB1E3C"/>
    <w:rsid w:val="00AB1FBB"/>
    <w:rsid w:val="00AB2061"/>
    <w:rsid w:val="00AB2720"/>
    <w:rsid w:val="00AB2867"/>
    <w:rsid w:val="00AB29D2"/>
    <w:rsid w:val="00AB2BE6"/>
    <w:rsid w:val="00AB2C2C"/>
    <w:rsid w:val="00AB432D"/>
    <w:rsid w:val="00AB4863"/>
    <w:rsid w:val="00AB52D4"/>
    <w:rsid w:val="00AB5665"/>
    <w:rsid w:val="00AB5C62"/>
    <w:rsid w:val="00AB5D28"/>
    <w:rsid w:val="00AB6B9B"/>
    <w:rsid w:val="00AC014C"/>
    <w:rsid w:val="00AC0153"/>
    <w:rsid w:val="00AC0BC6"/>
    <w:rsid w:val="00AC1107"/>
    <w:rsid w:val="00AC19AA"/>
    <w:rsid w:val="00AC25B3"/>
    <w:rsid w:val="00AC2636"/>
    <w:rsid w:val="00AC278C"/>
    <w:rsid w:val="00AC2AD3"/>
    <w:rsid w:val="00AC2F25"/>
    <w:rsid w:val="00AC2FD7"/>
    <w:rsid w:val="00AC31B7"/>
    <w:rsid w:val="00AC35FD"/>
    <w:rsid w:val="00AC3687"/>
    <w:rsid w:val="00AC4A9A"/>
    <w:rsid w:val="00AC4EC2"/>
    <w:rsid w:val="00AC57D3"/>
    <w:rsid w:val="00AC6B4B"/>
    <w:rsid w:val="00AC6C07"/>
    <w:rsid w:val="00AC7920"/>
    <w:rsid w:val="00AD01F4"/>
    <w:rsid w:val="00AD06E8"/>
    <w:rsid w:val="00AD09BC"/>
    <w:rsid w:val="00AD1383"/>
    <w:rsid w:val="00AD1B24"/>
    <w:rsid w:val="00AD2151"/>
    <w:rsid w:val="00AD2333"/>
    <w:rsid w:val="00AD2F54"/>
    <w:rsid w:val="00AD2FF9"/>
    <w:rsid w:val="00AD35B5"/>
    <w:rsid w:val="00AD35ED"/>
    <w:rsid w:val="00AD3A61"/>
    <w:rsid w:val="00AD3BA2"/>
    <w:rsid w:val="00AD4C06"/>
    <w:rsid w:val="00AD5083"/>
    <w:rsid w:val="00AD5F28"/>
    <w:rsid w:val="00AD667B"/>
    <w:rsid w:val="00AD704C"/>
    <w:rsid w:val="00AD742C"/>
    <w:rsid w:val="00AD7BB8"/>
    <w:rsid w:val="00AD7DA2"/>
    <w:rsid w:val="00AE0325"/>
    <w:rsid w:val="00AE069F"/>
    <w:rsid w:val="00AE0B0B"/>
    <w:rsid w:val="00AE22EF"/>
    <w:rsid w:val="00AE2305"/>
    <w:rsid w:val="00AE2E5B"/>
    <w:rsid w:val="00AE32ED"/>
    <w:rsid w:val="00AE422D"/>
    <w:rsid w:val="00AE42D2"/>
    <w:rsid w:val="00AE42E3"/>
    <w:rsid w:val="00AE430C"/>
    <w:rsid w:val="00AE7226"/>
    <w:rsid w:val="00AE73E0"/>
    <w:rsid w:val="00AE73F3"/>
    <w:rsid w:val="00AE787F"/>
    <w:rsid w:val="00AF0976"/>
    <w:rsid w:val="00AF109D"/>
    <w:rsid w:val="00AF265E"/>
    <w:rsid w:val="00AF2F2A"/>
    <w:rsid w:val="00AF32FB"/>
    <w:rsid w:val="00AF4D8D"/>
    <w:rsid w:val="00AF5356"/>
    <w:rsid w:val="00AF5CD0"/>
    <w:rsid w:val="00AF620C"/>
    <w:rsid w:val="00AF650D"/>
    <w:rsid w:val="00AF68A6"/>
    <w:rsid w:val="00AF68ED"/>
    <w:rsid w:val="00AF745B"/>
    <w:rsid w:val="00AF7A6C"/>
    <w:rsid w:val="00AF7D20"/>
    <w:rsid w:val="00B003DA"/>
    <w:rsid w:val="00B01F0C"/>
    <w:rsid w:val="00B022E8"/>
    <w:rsid w:val="00B023AA"/>
    <w:rsid w:val="00B0272C"/>
    <w:rsid w:val="00B029C4"/>
    <w:rsid w:val="00B03865"/>
    <w:rsid w:val="00B04AC7"/>
    <w:rsid w:val="00B04E8B"/>
    <w:rsid w:val="00B05A4B"/>
    <w:rsid w:val="00B065DF"/>
    <w:rsid w:val="00B06614"/>
    <w:rsid w:val="00B06BC5"/>
    <w:rsid w:val="00B06C2A"/>
    <w:rsid w:val="00B07290"/>
    <w:rsid w:val="00B072CD"/>
    <w:rsid w:val="00B07CB1"/>
    <w:rsid w:val="00B10242"/>
    <w:rsid w:val="00B1035D"/>
    <w:rsid w:val="00B10ABC"/>
    <w:rsid w:val="00B10B83"/>
    <w:rsid w:val="00B11979"/>
    <w:rsid w:val="00B11CC9"/>
    <w:rsid w:val="00B128AE"/>
    <w:rsid w:val="00B1319D"/>
    <w:rsid w:val="00B1347F"/>
    <w:rsid w:val="00B1388D"/>
    <w:rsid w:val="00B13D8B"/>
    <w:rsid w:val="00B14481"/>
    <w:rsid w:val="00B144DE"/>
    <w:rsid w:val="00B144E9"/>
    <w:rsid w:val="00B14892"/>
    <w:rsid w:val="00B1497E"/>
    <w:rsid w:val="00B14F7E"/>
    <w:rsid w:val="00B15051"/>
    <w:rsid w:val="00B1582D"/>
    <w:rsid w:val="00B1755C"/>
    <w:rsid w:val="00B177A5"/>
    <w:rsid w:val="00B20CDA"/>
    <w:rsid w:val="00B223FF"/>
    <w:rsid w:val="00B22683"/>
    <w:rsid w:val="00B22910"/>
    <w:rsid w:val="00B22BA5"/>
    <w:rsid w:val="00B22CE6"/>
    <w:rsid w:val="00B22EC5"/>
    <w:rsid w:val="00B2328F"/>
    <w:rsid w:val="00B24303"/>
    <w:rsid w:val="00B251A0"/>
    <w:rsid w:val="00B26669"/>
    <w:rsid w:val="00B27B2E"/>
    <w:rsid w:val="00B30DF7"/>
    <w:rsid w:val="00B30E0F"/>
    <w:rsid w:val="00B310E6"/>
    <w:rsid w:val="00B31396"/>
    <w:rsid w:val="00B318DD"/>
    <w:rsid w:val="00B31E2B"/>
    <w:rsid w:val="00B34760"/>
    <w:rsid w:val="00B34871"/>
    <w:rsid w:val="00B35223"/>
    <w:rsid w:val="00B36FC8"/>
    <w:rsid w:val="00B374DF"/>
    <w:rsid w:val="00B4025D"/>
    <w:rsid w:val="00B40542"/>
    <w:rsid w:val="00B409CF"/>
    <w:rsid w:val="00B41575"/>
    <w:rsid w:val="00B415A0"/>
    <w:rsid w:val="00B42C60"/>
    <w:rsid w:val="00B43BE8"/>
    <w:rsid w:val="00B43FCE"/>
    <w:rsid w:val="00B4472D"/>
    <w:rsid w:val="00B45532"/>
    <w:rsid w:val="00B45A98"/>
    <w:rsid w:val="00B45CDB"/>
    <w:rsid w:val="00B46AA4"/>
    <w:rsid w:val="00B4714D"/>
    <w:rsid w:val="00B476A5"/>
    <w:rsid w:val="00B47D8B"/>
    <w:rsid w:val="00B50826"/>
    <w:rsid w:val="00B50FCE"/>
    <w:rsid w:val="00B5114A"/>
    <w:rsid w:val="00B51E4D"/>
    <w:rsid w:val="00B52EB5"/>
    <w:rsid w:val="00B5320F"/>
    <w:rsid w:val="00B54248"/>
    <w:rsid w:val="00B54A08"/>
    <w:rsid w:val="00B55367"/>
    <w:rsid w:val="00B557A1"/>
    <w:rsid w:val="00B558D4"/>
    <w:rsid w:val="00B55ECA"/>
    <w:rsid w:val="00B56647"/>
    <w:rsid w:val="00B56E32"/>
    <w:rsid w:val="00B578E1"/>
    <w:rsid w:val="00B57FAE"/>
    <w:rsid w:val="00B60CE4"/>
    <w:rsid w:val="00B61005"/>
    <w:rsid w:val="00B613B7"/>
    <w:rsid w:val="00B6192A"/>
    <w:rsid w:val="00B619BF"/>
    <w:rsid w:val="00B61AFE"/>
    <w:rsid w:val="00B627AE"/>
    <w:rsid w:val="00B63B53"/>
    <w:rsid w:val="00B644CA"/>
    <w:rsid w:val="00B656EC"/>
    <w:rsid w:val="00B65FED"/>
    <w:rsid w:val="00B665BA"/>
    <w:rsid w:val="00B66638"/>
    <w:rsid w:val="00B66A20"/>
    <w:rsid w:val="00B66BED"/>
    <w:rsid w:val="00B66D95"/>
    <w:rsid w:val="00B67670"/>
    <w:rsid w:val="00B67948"/>
    <w:rsid w:val="00B70239"/>
    <w:rsid w:val="00B70333"/>
    <w:rsid w:val="00B7054B"/>
    <w:rsid w:val="00B70748"/>
    <w:rsid w:val="00B7174A"/>
    <w:rsid w:val="00B71A34"/>
    <w:rsid w:val="00B71CFC"/>
    <w:rsid w:val="00B72410"/>
    <w:rsid w:val="00B72B21"/>
    <w:rsid w:val="00B72F90"/>
    <w:rsid w:val="00B7312B"/>
    <w:rsid w:val="00B734E3"/>
    <w:rsid w:val="00B74087"/>
    <w:rsid w:val="00B746A8"/>
    <w:rsid w:val="00B74991"/>
    <w:rsid w:val="00B762FE"/>
    <w:rsid w:val="00B76B99"/>
    <w:rsid w:val="00B76D70"/>
    <w:rsid w:val="00B76E7B"/>
    <w:rsid w:val="00B7732C"/>
    <w:rsid w:val="00B77687"/>
    <w:rsid w:val="00B776AB"/>
    <w:rsid w:val="00B77879"/>
    <w:rsid w:val="00B80109"/>
    <w:rsid w:val="00B80C7C"/>
    <w:rsid w:val="00B81463"/>
    <w:rsid w:val="00B81680"/>
    <w:rsid w:val="00B81907"/>
    <w:rsid w:val="00B81E5F"/>
    <w:rsid w:val="00B81E67"/>
    <w:rsid w:val="00B81FFB"/>
    <w:rsid w:val="00B82185"/>
    <w:rsid w:val="00B82CB0"/>
    <w:rsid w:val="00B8317F"/>
    <w:rsid w:val="00B83BB1"/>
    <w:rsid w:val="00B84EC6"/>
    <w:rsid w:val="00B84FF6"/>
    <w:rsid w:val="00B85FFC"/>
    <w:rsid w:val="00B8607E"/>
    <w:rsid w:val="00B8621C"/>
    <w:rsid w:val="00B8713C"/>
    <w:rsid w:val="00B8726E"/>
    <w:rsid w:val="00B877AC"/>
    <w:rsid w:val="00B905A1"/>
    <w:rsid w:val="00B90EE6"/>
    <w:rsid w:val="00B919F1"/>
    <w:rsid w:val="00B91E67"/>
    <w:rsid w:val="00B9231E"/>
    <w:rsid w:val="00B927A5"/>
    <w:rsid w:val="00B93263"/>
    <w:rsid w:val="00B93B41"/>
    <w:rsid w:val="00B93E9C"/>
    <w:rsid w:val="00B93F87"/>
    <w:rsid w:val="00B96355"/>
    <w:rsid w:val="00B966CE"/>
    <w:rsid w:val="00B96A96"/>
    <w:rsid w:val="00BA038D"/>
    <w:rsid w:val="00BA111E"/>
    <w:rsid w:val="00BA1884"/>
    <w:rsid w:val="00BA2147"/>
    <w:rsid w:val="00BA2D89"/>
    <w:rsid w:val="00BA3AA0"/>
    <w:rsid w:val="00BA3C2D"/>
    <w:rsid w:val="00BA4285"/>
    <w:rsid w:val="00BA495A"/>
    <w:rsid w:val="00BA52A8"/>
    <w:rsid w:val="00BA5413"/>
    <w:rsid w:val="00BA6196"/>
    <w:rsid w:val="00BA63B6"/>
    <w:rsid w:val="00BA6490"/>
    <w:rsid w:val="00BA6B62"/>
    <w:rsid w:val="00BA75AF"/>
    <w:rsid w:val="00BA77AB"/>
    <w:rsid w:val="00BA7D5F"/>
    <w:rsid w:val="00BB0315"/>
    <w:rsid w:val="00BB06B4"/>
    <w:rsid w:val="00BB0C2B"/>
    <w:rsid w:val="00BB0FBA"/>
    <w:rsid w:val="00BB16F6"/>
    <w:rsid w:val="00BB21D7"/>
    <w:rsid w:val="00BB2A42"/>
    <w:rsid w:val="00BB3644"/>
    <w:rsid w:val="00BB41B8"/>
    <w:rsid w:val="00BB5768"/>
    <w:rsid w:val="00BB743D"/>
    <w:rsid w:val="00BB753E"/>
    <w:rsid w:val="00BB763E"/>
    <w:rsid w:val="00BB7E6A"/>
    <w:rsid w:val="00BB7F6B"/>
    <w:rsid w:val="00BB7F89"/>
    <w:rsid w:val="00BC0002"/>
    <w:rsid w:val="00BC18EF"/>
    <w:rsid w:val="00BC1A8A"/>
    <w:rsid w:val="00BC2243"/>
    <w:rsid w:val="00BC2BD9"/>
    <w:rsid w:val="00BC30BC"/>
    <w:rsid w:val="00BC4C50"/>
    <w:rsid w:val="00BC5339"/>
    <w:rsid w:val="00BC55BC"/>
    <w:rsid w:val="00BC6A8E"/>
    <w:rsid w:val="00BC72AF"/>
    <w:rsid w:val="00BC7A70"/>
    <w:rsid w:val="00BC7E25"/>
    <w:rsid w:val="00BD2075"/>
    <w:rsid w:val="00BD2171"/>
    <w:rsid w:val="00BD23DA"/>
    <w:rsid w:val="00BD252D"/>
    <w:rsid w:val="00BD278C"/>
    <w:rsid w:val="00BD2B3E"/>
    <w:rsid w:val="00BD2E1B"/>
    <w:rsid w:val="00BD3DBA"/>
    <w:rsid w:val="00BD6516"/>
    <w:rsid w:val="00BD6659"/>
    <w:rsid w:val="00BD6EB2"/>
    <w:rsid w:val="00BD793D"/>
    <w:rsid w:val="00BE03BA"/>
    <w:rsid w:val="00BE05B0"/>
    <w:rsid w:val="00BE0935"/>
    <w:rsid w:val="00BE15FE"/>
    <w:rsid w:val="00BE222B"/>
    <w:rsid w:val="00BE24A4"/>
    <w:rsid w:val="00BE2CDB"/>
    <w:rsid w:val="00BE2DA2"/>
    <w:rsid w:val="00BE34C4"/>
    <w:rsid w:val="00BE3534"/>
    <w:rsid w:val="00BE3F74"/>
    <w:rsid w:val="00BE61B4"/>
    <w:rsid w:val="00BF03EB"/>
    <w:rsid w:val="00BF114B"/>
    <w:rsid w:val="00BF1BCE"/>
    <w:rsid w:val="00BF337A"/>
    <w:rsid w:val="00BF37FF"/>
    <w:rsid w:val="00BF406B"/>
    <w:rsid w:val="00BF424D"/>
    <w:rsid w:val="00BF4608"/>
    <w:rsid w:val="00BF4705"/>
    <w:rsid w:val="00BF4796"/>
    <w:rsid w:val="00BF586D"/>
    <w:rsid w:val="00BF5A52"/>
    <w:rsid w:val="00BF5D93"/>
    <w:rsid w:val="00BF672E"/>
    <w:rsid w:val="00BF68E3"/>
    <w:rsid w:val="00BF6FBE"/>
    <w:rsid w:val="00BF7B80"/>
    <w:rsid w:val="00C00A61"/>
    <w:rsid w:val="00C00E84"/>
    <w:rsid w:val="00C018C3"/>
    <w:rsid w:val="00C01DF4"/>
    <w:rsid w:val="00C02948"/>
    <w:rsid w:val="00C0316D"/>
    <w:rsid w:val="00C03C66"/>
    <w:rsid w:val="00C03FF7"/>
    <w:rsid w:val="00C04110"/>
    <w:rsid w:val="00C04192"/>
    <w:rsid w:val="00C04D07"/>
    <w:rsid w:val="00C05193"/>
    <w:rsid w:val="00C05EE9"/>
    <w:rsid w:val="00C06565"/>
    <w:rsid w:val="00C06CD8"/>
    <w:rsid w:val="00C06EB6"/>
    <w:rsid w:val="00C07E69"/>
    <w:rsid w:val="00C1053C"/>
    <w:rsid w:val="00C10DC3"/>
    <w:rsid w:val="00C13336"/>
    <w:rsid w:val="00C13837"/>
    <w:rsid w:val="00C13B4F"/>
    <w:rsid w:val="00C166D1"/>
    <w:rsid w:val="00C168E0"/>
    <w:rsid w:val="00C16C01"/>
    <w:rsid w:val="00C17817"/>
    <w:rsid w:val="00C17CCE"/>
    <w:rsid w:val="00C205DE"/>
    <w:rsid w:val="00C206CD"/>
    <w:rsid w:val="00C211C7"/>
    <w:rsid w:val="00C21560"/>
    <w:rsid w:val="00C21668"/>
    <w:rsid w:val="00C21E31"/>
    <w:rsid w:val="00C224BB"/>
    <w:rsid w:val="00C22F45"/>
    <w:rsid w:val="00C2332F"/>
    <w:rsid w:val="00C23C46"/>
    <w:rsid w:val="00C244BF"/>
    <w:rsid w:val="00C24D61"/>
    <w:rsid w:val="00C24F85"/>
    <w:rsid w:val="00C25A7F"/>
    <w:rsid w:val="00C25F1B"/>
    <w:rsid w:val="00C2618E"/>
    <w:rsid w:val="00C26634"/>
    <w:rsid w:val="00C268FE"/>
    <w:rsid w:val="00C26969"/>
    <w:rsid w:val="00C26D8B"/>
    <w:rsid w:val="00C26E05"/>
    <w:rsid w:val="00C273B1"/>
    <w:rsid w:val="00C27D55"/>
    <w:rsid w:val="00C27FA6"/>
    <w:rsid w:val="00C30160"/>
    <w:rsid w:val="00C306E0"/>
    <w:rsid w:val="00C31661"/>
    <w:rsid w:val="00C33072"/>
    <w:rsid w:val="00C33FBB"/>
    <w:rsid w:val="00C34E42"/>
    <w:rsid w:val="00C35A4F"/>
    <w:rsid w:val="00C36994"/>
    <w:rsid w:val="00C40B08"/>
    <w:rsid w:val="00C40C09"/>
    <w:rsid w:val="00C416D9"/>
    <w:rsid w:val="00C41B45"/>
    <w:rsid w:val="00C41DF0"/>
    <w:rsid w:val="00C420E0"/>
    <w:rsid w:val="00C42691"/>
    <w:rsid w:val="00C427EB"/>
    <w:rsid w:val="00C4293F"/>
    <w:rsid w:val="00C42B24"/>
    <w:rsid w:val="00C42D12"/>
    <w:rsid w:val="00C4351A"/>
    <w:rsid w:val="00C44AEA"/>
    <w:rsid w:val="00C44B64"/>
    <w:rsid w:val="00C45184"/>
    <w:rsid w:val="00C45261"/>
    <w:rsid w:val="00C4556F"/>
    <w:rsid w:val="00C459C7"/>
    <w:rsid w:val="00C4620C"/>
    <w:rsid w:val="00C4696E"/>
    <w:rsid w:val="00C46B84"/>
    <w:rsid w:val="00C47ABB"/>
    <w:rsid w:val="00C5000A"/>
    <w:rsid w:val="00C5011F"/>
    <w:rsid w:val="00C50866"/>
    <w:rsid w:val="00C509FA"/>
    <w:rsid w:val="00C50DF4"/>
    <w:rsid w:val="00C51E53"/>
    <w:rsid w:val="00C52622"/>
    <w:rsid w:val="00C53DA4"/>
    <w:rsid w:val="00C5472B"/>
    <w:rsid w:val="00C55069"/>
    <w:rsid w:val="00C5567F"/>
    <w:rsid w:val="00C56832"/>
    <w:rsid w:val="00C57310"/>
    <w:rsid w:val="00C57AC9"/>
    <w:rsid w:val="00C605D9"/>
    <w:rsid w:val="00C61229"/>
    <w:rsid w:val="00C61AFE"/>
    <w:rsid w:val="00C621FC"/>
    <w:rsid w:val="00C624D4"/>
    <w:rsid w:val="00C625DE"/>
    <w:rsid w:val="00C62907"/>
    <w:rsid w:val="00C62DE9"/>
    <w:rsid w:val="00C62E21"/>
    <w:rsid w:val="00C63522"/>
    <w:rsid w:val="00C637D9"/>
    <w:rsid w:val="00C63D76"/>
    <w:rsid w:val="00C66BD8"/>
    <w:rsid w:val="00C66C5C"/>
    <w:rsid w:val="00C66D93"/>
    <w:rsid w:val="00C674DC"/>
    <w:rsid w:val="00C705AB"/>
    <w:rsid w:val="00C70B54"/>
    <w:rsid w:val="00C71D3F"/>
    <w:rsid w:val="00C71F82"/>
    <w:rsid w:val="00C7209C"/>
    <w:rsid w:val="00C72ADF"/>
    <w:rsid w:val="00C72EBE"/>
    <w:rsid w:val="00C7357F"/>
    <w:rsid w:val="00C7440C"/>
    <w:rsid w:val="00C74A2C"/>
    <w:rsid w:val="00C74CC1"/>
    <w:rsid w:val="00C756BD"/>
    <w:rsid w:val="00C75F87"/>
    <w:rsid w:val="00C75FFB"/>
    <w:rsid w:val="00C76580"/>
    <w:rsid w:val="00C7702C"/>
    <w:rsid w:val="00C7706E"/>
    <w:rsid w:val="00C808C8"/>
    <w:rsid w:val="00C81496"/>
    <w:rsid w:val="00C82622"/>
    <w:rsid w:val="00C82C12"/>
    <w:rsid w:val="00C83177"/>
    <w:rsid w:val="00C83E63"/>
    <w:rsid w:val="00C84AD5"/>
    <w:rsid w:val="00C8515B"/>
    <w:rsid w:val="00C855E0"/>
    <w:rsid w:val="00C86016"/>
    <w:rsid w:val="00C86700"/>
    <w:rsid w:val="00C869D2"/>
    <w:rsid w:val="00C87025"/>
    <w:rsid w:val="00C8767D"/>
    <w:rsid w:val="00C87A69"/>
    <w:rsid w:val="00C87F95"/>
    <w:rsid w:val="00C90BA0"/>
    <w:rsid w:val="00C916DB"/>
    <w:rsid w:val="00C916F5"/>
    <w:rsid w:val="00C9174E"/>
    <w:rsid w:val="00C91D96"/>
    <w:rsid w:val="00C920B7"/>
    <w:rsid w:val="00C9211F"/>
    <w:rsid w:val="00C92971"/>
    <w:rsid w:val="00C94361"/>
    <w:rsid w:val="00C957B0"/>
    <w:rsid w:val="00C96159"/>
    <w:rsid w:val="00C963BC"/>
    <w:rsid w:val="00CA0020"/>
    <w:rsid w:val="00CA03CA"/>
    <w:rsid w:val="00CA0F3E"/>
    <w:rsid w:val="00CA1CB7"/>
    <w:rsid w:val="00CA1CF5"/>
    <w:rsid w:val="00CA1F0E"/>
    <w:rsid w:val="00CA2D78"/>
    <w:rsid w:val="00CA2F48"/>
    <w:rsid w:val="00CA3339"/>
    <w:rsid w:val="00CA33F6"/>
    <w:rsid w:val="00CA3669"/>
    <w:rsid w:val="00CA5597"/>
    <w:rsid w:val="00CA5E4E"/>
    <w:rsid w:val="00CA69D4"/>
    <w:rsid w:val="00CA6AC9"/>
    <w:rsid w:val="00CA772E"/>
    <w:rsid w:val="00CA7DB1"/>
    <w:rsid w:val="00CA7FB0"/>
    <w:rsid w:val="00CB0964"/>
    <w:rsid w:val="00CB0F40"/>
    <w:rsid w:val="00CB18D9"/>
    <w:rsid w:val="00CB3762"/>
    <w:rsid w:val="00CB39E3"/>
    <w:rsid w:val="00CB3F1B"/>
    <w:rsid w:val="00CB6409"/>
    <w:rsid w:val="00CB6979"/>
    <w:rsid w:val="00CB7322"/>
    <w:rsid w:val="00CC0FBD"/>
    <w:rsid w:val="00CC263D"/>
    <w:rsid w:val="00CC2D92"/>
    <w:rsid w:val="00CC2E66"/>
    <w:rsid w:val="00CC5149"/>
    <w:rsid w:val="00CC6618"/>
    <w:rsid w:val="00CC6C5A"/>
    <w:rsid w:val="00CC7077"/>
    <w:rsid w:val="00CC73E8"/>
    <w:rsid w:val="00CD033C"/>
    <w:rsid w:val="00CD043B"/>
    <w:rsid w:val="00CD0741"/>
    <w:rsid w:val="00CD0BA1"/>
    <w:rsid w:val="00CD16D1"/>
    <w:rsid w:val="00CD1B7E"/>
    <w:rsid w:val="00CD2000"/>
    <w:rsid w:val="00CD2982"/>
    <w:rsid w:val="00CD2B40"/>
    <w:rsid w:val="00CD2CF8"/>
    <w:rsid w:val="00CD399A"/>
    <w:rsid w:val="00CD3BC2"/>
    <w:rsid w:val="00CD3BC5"/>
    <w:rsid w:val="00CD3C89"/>
    <w:rsid w:val="00CD418F"/>
    <w:rsid w:val="00CD430C"/>
    <w:rsid w:val="00CD4856"/>
    <w:rsid w:val="00CD4FC8"/>
    <w:rsid w:val="00CD5C35"/>
    <w:rsid w:val="00CD6523"/>
    <w:rsid w:val="00CD6D54"/>
    <w:rsid w:val="00CD7EA6"/>
    <w:rsid w:val="00CD7FFC"/>
    <w:rsid w:val="00CE1494"/>
    <w:rsid w:val="00CE1D6E"/>
    <w:rsid w:val="00CE32A6"/>
    <w:rsid w:val="00CE367D"/>
    <w:rsid w:val="00CE5356"/>
    <w:rsid w:val="00CE637D"/>
    <w:rsid w:val="00CE6C23"/>
    <w:rsid w:val="00CE7551"/>
    <w:rsid w:val="00CE795D"/>
    <w:rsid w:val="00CF16DE"/>
    <w:rsid w:val="00CF272B"/>
    <w:rsid w:val="00CF2A98"/>
    <w:rsid w:val="00CF35A1"/>
    <w:rsid w:val="00CF4077"/>
    <w:rsid w:val="00CF49CC"/>
    <w:rsid w:val="00CF4BB9"/>
    <w:rsid w:val="00CF5387"/>
    <w:rsid w:val="00CF5649"/>
    <w:rsid w:val="00CF60DB"/>
    <w:rsid w:val="00CF64BA"/>
    <w:rsid w:val="00CF661B"/>
    <w:rsid w:val="00CF6BED"/>
    <w:rsid w:val="00CF76ED"/>
    <w:rsid w:val="00CF7F69"/>
    <w:rsid w:val="00D00B34"/>
    <w:rsid w:val="00D011BA"/>
    <w:rsid w:val="00D0253E"/>
    <w:rsid w:val="00D026B1"/>
    <w:rsid w:val="00D0281C"/>
    <w:rsid w:val="00D03E7A"/>
    <w:rsid w:val="00D041E2"/>
    <w:rsid w:val="00D04425"/>
    <w:rsid w:val="00D0483A"/>
    <w:rsid w:val="00D04C07"/>
    <w:rsid w:val="00D066F5"/>
    <w:rsid w:val="00D06D3E"/>
    <w:rsid w:val="00D07030"/>
    <w:rsid w:val="00D07145"/>
    <w:rsid w:val="00D07D54"/>
    <w:rsid w:val="00D10F73"/>
    <w:rsid w:val="00D111FA"/>
    <w:rsid w:val="00D119EA"/>
    <w:rsid w:val="00D11B73"/>
    <w:rsid w:val="00D1204D"/>
    <w:rsid w:val="00D12AF9"/>
    <w:rsid w:val="00D13F09"/>
    <w:rsid w:val="00D13F11"/>
    <w:rsid w:val="00D13F26"/>
    <w:rsid w:val="00D140F2"/>
    <w:rsid w:val="00D14159"/>
    <w:rsid w:val="00D149F0"/>
    <w:rsid w:val="00D14D17"/>
    <w:rsid w:val="00D1526D"/>
    <w:rsid w:val="00D16CF0"/>
    <w:rsid w:val="00D16E48"/>
    <w:rsid w:val="00D16E8B"/>
    <w:rsid w:val="00D17DE8"/>
    <w:rsid w:val="00D20556"/>
    <w:rsid w:val="00D205BA"/>
    <w:rsid w:val="00D20834"/>
    <w:rsid w:val="00D2098B"/>
    <w:rsid w:val="00D20F25"/>
    <w:rsid w:val="00D20F6F"/>
    <w:rsid w:val="00D20FEF"/>
    <w:rsid w:val="00D228ED"/>
    <w:rsid w:val="00D23440"/>
    <w:rsid w:val="00D23849"/>
    <w:rsid w:val="00D23C70"/>
    <w:rsid w:val="00D24307"/>
    <w:rsid w:val="00D2492B"/>
    <w:rsid w:val="00D249C3"/>
    <w:rsid w:val="00D24F51"/>
    <w:rsid w:val="00D262F0"/>
    <w:rsid w:val="00D26A2C"/>
    <w:rsid w:val="00D27135"/>
    <w:rsid w:val="00D271D2"/>
    <w:rsid w:val="00D301C6"/>
    <w:rsid w:val="00D30808"/>
    <w:rsid w:val="00D3120A"/>
    <w:rsid w:val="00D31243"/>
    <w:rsid w:val="00D32B5C"/>
    <w:rsid w:val="00D32E0C"/>
    <w:rsid w:val="00D32F5B"/>
    <w:rsid w:val="00D339B8"/>
    <w:rsid w:val="00D34052"/>
    <w:rsid w:val="00D3430F"/>
    <w:rsid w:val="00D345EF"/>
    <w:rsid w:val="00D34698"/>
    <w:rsid w:val="00D3480E"/>
    <w:rsid w:val="00D3485B"/>
    <w:rsid w:val="00D35F74"/>
    <w:rsid w:val="00D36296"/>
    <w:rsid w:val="00D3692A"/>
    <w:rsid w:val="00D36A12"/>
    <w:rsid w:val="00D37437"/>
    <w:rsid w:val="00D3764D"/>
    <w:rsid w:val="00D37884"/>
    <w:rsid w:val="00D40B21"/>
    <w:rsid w:val="00D416E3"/>
    <w:rsid w:val="00D42914"/>
    <w:rsid w:val="00D44658"/>
    <w:rsid w:val="00D45915"/>
    <w:rsid w:val="00D46D2A"/>
    <w:rsid w:val="00D47452"/>
    <w:rsid w:val="00D477F9"/>
    <w:rsid w:val="00D47933"/>
    <w:rsid w:val="00D47FA7"/>
    <w:rsid w:val="00D50AD9"/>
    <w:rsid w:val="00D50BAA"/>
    <w:rsid w:val="00D5128F"/>
    <w:rsid w:val="00D51790"/>
    <w:rsid w:val="00D51DD0"/>
    <w:rsid w:val="00D523A3"/>
    <w:rsid w:val="00D53251"/>
    <w:rsid w:val="00D53693"/>
    <w:rsid w:val="00D53779"/>
    <w:rsid w:val="00D53ADE"/>
    <w:rsid w:val="00D53C6F"/>
    <w:rsid w:val="00D53EE1"/>
    <w:rsid w:val="00D553E6"/>
    <w:rsid w:val="00D55576"/>
    <w:rsid w:val="00D5791E"/>
    <w:rsid w:val="00D600DB"/>
    <w:rsid w:val="00D60466"/>
    <w:rsid w:val="00D60857"/>
    <w:rsid w:val="00D60C54"/>
    <w:rsid w:val="00D60F6B"/>
    <w:rsid w:val="00D6187E"/>
    <w:rsid w:val="00D618AF"/>
    <w:rsid w:val="00D62153"/>
    <w:rsid w:val="00D62FFC"/>
    <w:rsid w:val="00D631AC"/>
    <w:rsid w:val="00D63B51"/>
    <w:rsid w:val="00D63F76"/>
    <w:rsid w:val="00D6519E"/>
    <w:rsid w:val="00D65429"/>
    <w:rsid w:val="00D654A0"/>
    <w:rsid w:val="00D67253"/>
    <w:rsid w:val="00D67DDF"/>
    <w:rsid w:val="00D701B7"/>
    <w:rsid w:val="00D70B8E"/>
    <w:rsid w:val="00D7158F"/>
    <w:rsid w:val="00D716CB"/>
    <w:rsid w:val="00D716CC"/>
    <w:rsid w:val="00D71D79"/>
    <w:rsid w:val="00D729FB"/>
    <w:rsid w:val="00D72AA7"/>
    <w:rsid w:val="00D73421"/>
    <w:rsid w:val="00D73AC9"/>
    <w:rsid w:val="00D73E2D"/>
    <w:rsid w:val="00D74A0F"/>
    <w:rsid w:val="00D74D50"/>
    <w:rsid w:val="00D75EF9"/>
    <w:rsid w:val="00D77B73"/>
    <w:rsid w:val="00D80625"/>
    <w:rsid w:val="00D8065C"/>
    <w:rsid w:val="00D80F46"/>
    <w:rsid w:val="00D812E6"/>
    <w:rsid w:val="00D821E8"/>
    <w:rsid w:val="00D82F26"/>
    <w:rsid w:val="00D83686"/>
    <w:rsid w:val="00D84C74"/>
    <w:rsid w:val="00D8576E"/>
    <w:rsid w:val="00D85CFF"/>
    <w:rsid w:val="00D85E9C"/>
    <w:rsid w:val="00D85EF8"/>
    <w:rsid w:val="00D879F5"/>
    <w:rsid w:val="00D87B2A"/>
    <w:rsid w:val="00D9076E"/>
    <w:rsid w:val="00D91556"/>
    <w:rsid w:val="00D91E03"/>
    <w:rsid w:val="00D92CC9"/>
    <w:rsid w:val="00D9350B"/>
    <w:rsid w:val="00D93B7C"/>
    <w:rsid w:val="00D95026"/>
    <w:rsid w:val="00D96401"/>
    <w:rsid w:val="00D968C4"/>
    <w:rsid w:val="00DA01DA"/>
    <w:rsid w:val="00DA0405"/>
    <w:rsid w:val="00DA08E3"/>
    <w:rsid w:val="00DA0C04"/>
    <w:rsid w:val="00DA0EB2"/>
    <w:rsid w:val="00DA2175"/>
    <w:rsid w:val="00DA24EC"/>
    <w:rsid w:val="00DA2B21"/>
    <w:rsid w:val="00DA2BEB"/>
    <w:rsid w:val="00DA2DEA"/>
    <w:rsid w:val="00DA3623"/>
    <w:rsid w:val="00DA3CDE"/>
    <w:rsid w:val="00DA4122"/>
    <w:rsid w:val="00DA4C3E"/>
    <w:rsid w:val="00DA510B"/>
    <w:rsid w:val="00DA5A0B"/>
    <w:rsid w:val="00DA5BDF"/>
    <w:rsid w:val="00DA6DC8"/>
    <w:rsid w:val="00DA7079"/>
    <w:rsid w:val="00DA79C6"/>
    <w:rsid w:val="00DB0119"/>
    <w:rsid w:val="00DB0693"/>
    <w:rsid w:val="00DB0BD4"/>
    <w:rsid w:val="00DB1253"/>
    <w:rsid w:val="00DB183F"/>
    <w:rsid w:val="00DB1D6D"/>
    <w:rsid w:val="00DB1FB6"/>
    <w:rsid w:val="00DB27F0"/>
    <w:rsid w:val="00DB302E"/>
    <w:rsid w:val="00DB4F45"/>
    <w:rsid w:val="00DB637C"/>
    <w:rsid w:val="00DB654E"/>
    <w:rsid w:val="00DC0447"/>
    <w:rsid w:val="00DC25AF"/>
    <w:rsid w:val="00DC335D"/>
    <w:rsid w:val="00DC3652"/>
    <w:rsid w:val="00DC3A85"/>
    <w:rsid w:val="00DC4EF4"/>
    <w:rsid w:val="00DC5236"/>
    <w:rsid w:val="00DC5308"/>
    <w:rsid w:val="00DC6254"/>
    <w:rsid w:val="00DC6435"/>
    <w:rsid w:val="00DC64B1"/>
    <w:rsid w:val="00DC681C"/>
    <w:rsid w:val="00DC68B3"/>
    <w:rsid w:val="00DC7400"/>
    <w:rsid w:val="00DC740B"/>
    <w:rsid w:val="00DC7778"/>
    <w:rsid w:val="00DC7994"/>
    <w:rsid w:val="00DD1127"/>
    <w:rsid w:val="00DD1B95"/>
    <w:rsid w:val="00DD1C71"/>
    <w:rsid w:val="00DD279D"/>
    <w:rsid w:val="00DD3682"/>
    <w:rsid w:val="00DD3C3A"/>
    <w:rsid w:val="00DD3F28"/>
    <w:rsid w:val="00DD3F2E"/>
    <w:rsid w:val="00DD5759"/>
    <w:rsid w:val="00DD585C"/>
    <w:rsid w:val="00DD59BD"/>
    <w:rsid w:val="00DD6E88"/>
    <w:rsid w:val="00DD7728"/>
    <w:rsid w:val="00DD7C05"/>
    <w:rsid w:val="00DD7F3D"/>
    <w:rsid w:val="00DE0CD2"/>
    <w:rsid w:val="00DE0F4A"/>
    <w:rsid w:val="00DE1785"/>
    <w:rsid w:val="00DE1A1C"/>
    <w:rsid w:val="00DE1F04"/>
    <w:rsid w:val="00DE24D5"/>
    <w:rsid w:val="00DE27A6"/>
    <w:rsid w:val="00DE3799"/>
    <w:rsid w:val="00DE3F21"/>
    <w:rsid w:val="00DE42C3"/>
    <w:rsid w:val="00DE4318"/>
    <w:rsid w:val="00DE50C2"/>
    <w:rsid w:val="00DE6364"/>
    <w:rsid w:val="00DF0BA0"/>
    <w:rsid w:val="00DF15BB"/>
    <w:rsid w:val="00DF24FF"/>
    <w:rsid w:val="00DF377A"/>
    <w:rsid w:val="00DF38F2"/>
    <w:rsid w:val="00DF48FA"/>
    <w:rsid w:val="00DF53D1"/>
    <w:rsid w:val="00DF5689"/>
    <w:rsid w:val="00DF56F3"/>
    <w:rsid w:val="00DF605E"/>
    <w:rsid w:val="00DF69BB"/>
    <w:rsid w:val="00DF69E6"/>
    <w:rsid w:val="00DF6BF6"/>
    <w:rsid w:val="00DF7DFC"/>
    <w:rsid w:val="00E00540"/>
    <w:rsid w:val="00E01245"/>
    <w:rsid w:val="00E017EF"/>
    <w:rsid w:val="00E01BFD"/>
    <w:rsid w:val="00E01C40"/>
    <w:rsid w:val="00E02A89"/>
    <w:rsid w:val="00E02B3F"/>
    <w:rsid w:val="00E02E9D"/>
    <w:rsid w:val="00E0386D"/>
    <w:rsid w:val="00E03E47"/>
    <w:rsid w:val="00E03F6F"/>
    <w:rsid w:val="00E04487"/>
    <w:rsid w:val="00E049A2"/>
    <w:rsid w:val="00E04C4A"/>
    <w:rsid w:val="00E05216"/>
    <w:rsid w:val="00E05577"/>
    <w:rsid w:val="00E05C60"/>
    <w:rsid w:val="00E05EB1"/>
    <w:rsid w:val="00E10180"/>
    <w:rsid w:val="00E10B49"/>
    <w:rsid w:val="00E10FFE"/>
    <w:rsid w:val="00E119EC"/>
    <w:rsid w:val="00E11A64"/>
    <w:rsid w:val="00E11ED1"/>
    <w:rsid w:val="00E120DA"/>
    <w:rsid w:val="00E13137"/>
    <w:rsid w:val="00E13799"/>
    <w:rsid w:val="00E13AC8"/>
    <w:rsid w:val="00E1403B"/>
    <w:rsid w:val="00E1438C"/>
    <w:rsid w:val="00E14D1B"/>
    <w:rsid w:val="00E1514D"/>
    <w:rsid w:val="00E1531A"/>
    <w:rsid w:val="00E157C2"/>
    <w:rsid w:val="00E15961"/>
    <w:rsid w:val="00E15C96"/>
    <w:rsid w:val="00E16EDF"/>
    <w:rsid w:val="00E171A1"/>
    <w:rsid w:val="00E176C4"/>
    <w:rsid w:val="00E179E1"/>
    <w:rsid w:val="00E17EE9"/>
    <w:rsid w:val="00E20375"/>
    <w:rsid w:val="00E206D0"/>
    <w:rsid w:val="00E20863"/>
    <w:rsid w:val="00E20BC3"/>
    <w:rsid w:val="00E20CE1"/>
    <w:rsid w:val="00E20E46"/>
    <w:rsid w:val="00E20ED5"/>
    <w:rsid w:val="00E2154A"/>
    <w:rsid w:val="00E2221D"/>
    <w:rsid w:val="00E22466"/>
    <w:rsid w:val="00E22911"/>
    <w:rsid w:val="00E23A34"/>
    <w:rsid w:val="00E23DAC"/>
    <w:rsid w:val="00E24752"/>
    <w:rsid w:val="00E24ACA"/>
    <w:rsid w:val="00E2573D"/>
    <w:rsid w:val="00E2760A"/>
    <w:rsid w:val="00E27964"/>
    <w:rsid w:val="00E27B6A"/>
    <w:rsid w:val="00E300CF"/>
    <w:rsid w:val="00E30C82"/>
    <w:rsid w:val="00E30F71"/>
    <w:rsid w:val="00E323A0"/>
    <w:rsid w:val="00E32962"/>
    <w:rsid w:val="00E330DF"/>
    <w:rsid w:val="00E333F5"/>
    <w:rsid w:val="00E33DAE"/>
    <w:rsid w:val="00E349A4"/>
    <w:rsid w:val="00E34A8A"/>
    <w:rsid w:val="00E34BD5"/>
    <w:rsid w:val="00E34FEA"/>
    <w:rsid w:val="00E35841"/>
    <w:rsid w:val="00E368BA"/>
    <w:rsid w:val="00E3694A"/>
    <w:rsid w:val="00E3779C"/>
    <w:rsid w:val="00E37937"/>
    <w:rsid w:val="00E40056"/>
    <w:rsid w:val="00E40765"/>
    <w:rsid w:val="00E40E69"/>
    <w:rsid w:val="00E411DC"/>
    <w:rsid w:val="00E41509"/>
    <w:rsid w:val="00E4175F"/>
    <w:rsid w:val="00E422A6"/>
    <w:rsid w:val="00E42B5C"/>
    <w:rsid w:val="00E42F81"/>
    <w:rsid w:val="00E43BA2"/>
    <w:rsid w:val="00E45357"/>
    <w:rsid w:val="00E45865"/>
    <w:rsid w:val="00E45C88"/>
    <w:rsid w:val="00E4629A"/>
    <w:rsid w:val="00E46495"/>
    <w:rsid w:val="00E46F41"/>
    <w:rsid w:val="00E5006E"/>
    <w:rsid w:val="00E51679"/>
    <w:rsid w:val="00E51C03"/>
    <w:rsid w:val="00E52318"/>
    <w:rsid w:val="00E52CD1"/>
    <w:rsid w:val="00E53BF7"/>
    <w:rsid w:val="00E55D5C"/>
    <w:rsid w:val="00E5673F"/>
    <w:rsid w:val="00E56EEA"/>
    <w:rsid w:val="00E57A43"/>
    <w:rsid w:val="00E617E7"/>
    <w:rsid w:val="00E61B84"/>
    <w:rsid w:val="00E628BB"/>
    <w:rsid w:val="00E633DA"/>
    <w:rsid w:val="00E6381F"/>
    <w:rsid w:val="00E639C7"/>
    <w:rsid w:val="00E6409A"/>
    <w:rsid w:val="00E643F9"/>
    <w:rsid w:val="00E6550C"/>
    <w:rsid w:val="00E66B0D"/>
    <w:rsid w:val="00E71BB0"/>
    <w:rsid w:val="00E7235C"/>
    <w:rsid w:val="00E7315E"/>
    <w:rsid w:val="00E73D49"/>
    <w:rsid w:val="00E7407B"/>
    <w:rsid w:val="00E74207"/>
    <w:rsid w:val="00E74A80"/>
    <w:rsid w:val="00E74DFE"/>
    <w:rsid w:val="00E750BA"/>
    <w:rsid w:val="00E75395"/>
    <w:rsid w:val="00E75E9F"/>
    <w:rsid w:val="00E76992"/>
    <w:rsid w:val="00E77698"/>
    <w:rsid w:val="00E80593"/>
    <w:rsid w:val="00E805BD"/>
    <w:rsid w:val="00E80D5E"/>
    <w:rsid w:val="00E812DF"/>
    <w:rsid w:val="00E8132D"/>
    <w:rsid w:val="00E818DB"/>
    <w:rsid w:val="00E81C1A"/>
    <w:rsid w:val="00E81FD5"/>
    <w:rsid w:val="00E821E5"/>
    <w:rsid w:val="00E83356"/>
    <w:rsid w:val="00E83372"/>
    <w:rsid w:val="00E84266"/>
    <w:rsid w:val="00E847F4"/>
    <w:rsid w:val="00E8526C"/>
    <w:rsid w:val="00E8552C"/>
    <w:rsid w:val="00E855E6"/>
    <w:rsid w:val="00E855F4"/>
    <w:rsid w:val="00E85C47"/>
    <w:rsid w:val="00E86396"/>
    <w:rsid w:val="00E864A4"/>
    <w:rsid w:val="00E86678"/>
    <w:rsid w:val="00E869C1"/>
    <w:rsid w:val="00E87CE0"/>
    <w:rsid w:val="00E9052B"/>
    <w:rsid w:val="00E91179"/>
    <w:rsid w:val="00E911F2"/>
    <w:rsid w:val="00E91945"/>
    <w:rsid w:val="00E91DD1"/>
    <w:rsid w:val="00E922ED"/>
    <w:rsid w:val="00E92854"/>
    <w:rsid w:val="00E92C9F"/>
    <w:rsid w:val="00E92F37"/>
    <w:rsid w:val="00E9455F"/>
    <w:rsid w:val="00E94643"/>
    <w:rsid w:val="00E96248"/>
    <w:rsid w:val="00E9713A"/>
    <w:rsid w:val="00E97FE4"/>
    <w:rsid w:val="00EA009B"/>
    <w:rsid w:val="00EA0389"/>
    <w:rsid w:val="00EA08BB"/>
    <w:rsid w:val="00EA1724"/>
    <w:rsid w:val="00EA172D"/>
    <w:rsid w:val="00EA1CE0"/>
    <w:rsid w:val="00EA2056"/>
    <w:rsid w:val="00EA22DD"/>
    <w:rsid w:val="00EA2CD7"/>
    <w:rsid w:val="00EA2DE4"/>
    <w:rsid w:val="00EA46E8"/>
    <w:rsid w:val="00EA499C"/>
    <w:rsid w:val="00EA575B"/>
    <w:rsid w:val="00EA5CA2"/>
    <w:rsid w:val="00EA5CE3"/>
    <w:rsid w:val="00EA5D02"/>
    <w:rsid w:val="00EA5D93"/>
    <w:rsid w:val="00EA6304"/>
    <w:rsid w:val="00EA667C"/>
    <w:rsid w:val="00EA6B54"/>
    <w:rsid w:val="00EA7869"/>
    <w:rsid w:val="00EA7C5C"/>
    <w:rsid w:val="00EA7D7E"/>
    <w:rsid w:val="00EB02D1"/>
    <w:rsid w:val="00EB0CB5"/>
    <w:rsid w:val="00EB0F6E"/>
    <w:rsid w:val="00EB2609"/>
    <w:rsid w:val="00EB2628"/>
    <w:rsid w:val="00EB2C1E"/>
    <w:rsid w:val="00EB5858"/>
    <w:rsid w:val="00EB5D02"/>
    <w:rsid w:val="00EB6535"/>
    <w:rsid w:val="00EB675D"/>
    <w:rsid w:val="00EB7558"/>
    <w:rsid w:val="00EB7637"/>
    <w:rsid w:val="00EC082F"/>
    <w:rsid w:val="00EC1219"/>
    <w:rsid w:val="00EC29D6"/>
    <w:rsid w:val="00EC2DEA"/>
    <w:rsid w:val="00EC3065"/>
    <w:rsid w:val="00EC32CE"/>
    <w:rsid w:val="00EC3C94"/>
    <w:rsid w:val="00EC4075"/>
    <w:rsid w:val="00EC470E"/>
    <w:rsid w:val="00EC4A33"/>
    <w:rsid w:val="00EC4DD6"/>
    <w:rsid w:val="00EC4FA7"/>
    <w:rsid w:val="00EC51DB"/>
    <w:rsid w:val="00EC54A3"/>
    <w:rsid w:val="00EC59B7"/>
    <w:rsid w:val="00EC5AB4"/>
    <w:rsid w:val="00EC5D51"/>
    <w:rsid w:val="00EC5FA2"/>
    <w:rsid w:val="00EC624E"/>
    <w:rsid w:val="00EC6712"/>
    <w:rsid w:val="00EC6BEF"/>
    <w:rsid w:val="00EC6DA2"/>
    <w:rsid w:val="00EC7290"/>
    <w:rsid w:val="00EC72AF"/>
    <w:rsid w:val="00EC76B5"/>
    <w:rsid w:val="00EC7C83"/>
    <w:rsid w:val="00ED00D3"/>
    <w:rsid w:val="00ED05EF"/>
    <w:rsid w:val="00ED0B66"/>
    <w:rsid w:val="00ED0D0C"/>
    <w:rsid w:val="00ED1FD0"/>
    <w:rsid w:val="00ED2A7B"/>
    <w:rsid w:val="00ED3ABB"/>
    <w:rsid w:val="00ED3CFE"/>
    <w:rsid w:val="00ED3D1E"/>
    <w:rsid w:val="00ED4A3F"/>
    <w:rsid w:val="00ED5205"/>
    <w:rsid w:val="00ED5E10"/>
    <w:rsid w:val="00ED6AF8"/>
    <w:rsid w:val="00ED6BF2"/>
    <w:rsid w:val="00ED7157"/>
    <w:rsid w:val="00EE01DE"/>
    <w:rsid w:val="00EE1069"/>
    <w:rsid w:val="00EE238A"/>
    <w:rsid w:val="00EE27BE"/>
    <w:rsid w:val="00EE4247"/>
    <w:rsid w:val="00EE444B"/>
    <w:rsid w:val="00EE5436"/>
    <w:rsid w:val="00EE57D3"/>
    <w:rsid w:val="00EE7B0E"/>
    <w:rsid w:val="00EF003E"/>
    <w:rsid w:val="00EF0165"/>
    <w:rsid w:val="00EF0658"/>
    <w:rsid w:val="00EF0BE8"/>
    <w:rsid w:val="00EF0E9F"/>
    <w:rsid w:val="00EF16C5"/>
    <w:rsid w:val="00EF1CB9"/>
    <w:rsid w:val="00EF3A45"/>
    <w:rsid w:val="00EF4837"/>
    <w:rsid w:val="00EF581B"/>
    <w:rsid w:val="00EF61A9"/>
    <w:rsid w:val="00EF62FB"/>
    <w:rsid w:val="00EF67A8"/>
    <w:rsid w:val="00EF6C90"/>
    <w:rsid w:val="00EF6E10"/>
    <w:rsid w:val="00F00379"/>
    <w:rsid w:val="00F00669"/>
    <w:rsid w:val="00F00797"/>
    <w:rsid w:val="00F0080C"/>
    <w:rsid w:val="00F00C43"/>
    <w:rsid w:val="00F00D14"/>
    <w:rsid w:val="00F00F71"/>
    <w:rsid w:val="00F00F84"/>
    <w:rsid w:val="00F01416"/>
    <w:rsid w:val="00F0172F"/>
    <w:rsid w:val="00F037F7"/>
    <w:rsid w:val="00F03D2F"/>
    <w:rsid w:val="00F04110"/>
    <w:rsid w:val="00F0427D"/>
    <w:rsid w:val="00F04FD7"/>
    <w:rsid w:val="00F05652"/>
    <w:rsid w:val="00F05CAB"/>
    <w:rsid w:val="00F07B9B"/>
    <w:rsid w:val="00F1080E"/>
    <w:rsid w:val="00F1084B"/>
    <w:rsid w:val="00F11CE6"/>
    <w:rsid w:val="00F11CEF"/>
    <w:rsid w:val="00F1306C"/>
    <w:rsid w:val="00F14788"/>
    <w:rsid w:val="00F14C1E"/>
    <w:rsid w:val="00F15E93"/>
    <w:rsid w:val="00F16CC2"/>
    <w:rsid w:val="00F174B8"/>
    <w:rsid w:val="00F17A44"/>
    <w:rsid w:val="00F17AFB"/>
    <w:rsid w:val="00F20D46"/>
    <w:rsid w:val="00F21B26"/>
    <w:rsid w:val="00F2247A"/>
    <w:rsid w:val="00F23518"/>
    <w:rsid w:val="00F2405D"/>
    <w:rsid w:val="00F240D6"/>
    <w:rsid w:val="00F24959"/>
    <w:rsid w:val="00F24FB4"/>
    <w:rsid w:val="00F2658A"/>
    <w:rsid w:val="00F265D3"/>
    <w:rsid w:val="00F272BE"/>
    <w:rsid w:val="00F27808"/>
    <w:rsid w:val="00F3001A"/>
    <w:rsid w:val="00F304E0"/>
    <w:rsid w:val="00F30DE2"/>
    <w:rsid w:val="00F3119B"/>
    <w:rsid w:val="00F31C11"/>
    <w:rsid w:val="00F34E97"/>
    <w:rsid w:val="00F34EED"/>
    <w:rsid w:val="00F36BC6"/>
    <w:rsid w:val="00F37279"/>
    <w:rsid w:val="00F37586"/>
    <w:rsid w:val="00F37E11"/>
    <w:rsid w:val="00F40015"/>
    <w:rsid w:val="00F40AFD"/>
    <w:rsid w:val="00F40F05"/>
    <w:rsid w:val="00F414E2"/>
    <w:rsid w:val="00F41C92"/>
    <w:rsid w:val="00F43626"/>
    <w:rsid w:val="00F4383D"/>
    <w:rsid w:val="00F448AA"/>
    <w:rsid w:val="00F44E97"/>
    <w:rsid w:val="00F450D9"/>
    <w:rsid w:val="00F4547E"/>
    <w:rsid w:val="00F45676"/>
    <w:rsid w:val="00F46AFB"/>
    <w:rsid w:val="00F470A3"/>
    <w:rsid w:val="00F475BF"/>
    <w:rsid w:val="00F51021"/>
    <w:rsid w:val="00F51083"/>
    <w:rsid w:val="00F517F5"/>
    <w:rsid w:val="00F51D92"/>
    <w:rsid w:val="00F522E9"/>
    <w:rsid w:val="00F5251B"/>
    <w:rsid w:val="00F52E6D"/>
    <w:rsid w:val="00F53A73"/>
    <w:rsid w:val="00F54F8B"/>
    <w:rsid w:val="00F55589"/>
    <w:rsid w:val="00F5593A"/>
    <w:rsid w:val="00F562A2"/>
    <w:rsid w:val="00F56DAE"/>
    <w:rsid w:val="00F57B2F"/>
    <w:rsid w:val="00F605B3"/>
    <w:rsid w:val="00F60AC4"/>
    <w:rsid w:val="00F62081"/>
    <w:rsid w:val="00F621D4"/>
    <w:rsid w:val="00F62336"/>
    <w:rsid w:val="00F62C1B"/>
    <w:rsid w:val="00F647FB"/>
    <w:rsid w:val="00F64D14"/>
    <w:rsid w:val="00F6524B"/>
    <w:rsid w:val="00F6588D"/>
    <w:rsid w:val="00F65EEB"/>
    <w:rsid w:val="00F668E5"/>
    <w:rsid w:val="00F6710D"/>
    <w:rsid w:val="00F6710E"/>
    <w:rsid w:val="00F6719D"/>
    <w:rsid w:val="00F677BE"/>
    <w:rsid w:val="00F70D91"/>
    <w:rsid w:val="00F70DA2"/>
    <w:rsid w:val="00F7276A"/>
    <w:rsid w:val="00F73751"/>
    <w:rsid w:val="00F73C5B"/>
    <w:rsid w:val="00F73EA2"/>
    <w:rsid w:val="00F741BA"/>
    <w:rsid w:val="00F762EA"/>
    <w:rsid w:val="00F76A41"/>
    <w:rsid w:val="00F777D3"/>
    <w:rsid w:val="00F779DD"/>
    <w:rsid w:val="00F77B22"/>
    <w:rsid w:val="00F80327"/>
    <w:rsid w:val="00F8072E"/>
    <w:rsid w:val="00F80E8B"/>
    <w:rsid w:val="00F81731"/>
    <w:rsid w:val="00F8186E"/>
    <w:rsid w:val="00F81C12"/>
    <w:rsid w:val="00F81DC1"/>
    <w:rsid w:val="00F82970"/>
    <w:rsid w:val="00F82F00"/>
    <w:rsid w:val="00F8387D"/>
    <w:rsid w:val="00F8390E"/>
    <w:rsid w:val="00F84773"/>
    <w:rsid w:val="00F854B6"/>
    <w:rsid w:val="00F8617C"/>
    <w:rsid w:val="00F861CF"/>
    <w:rsid w:val="00F861E6"/>
    <w:rsid w:val="00F8645F"/>
    <w:rsid w:val="00F86581"/>
    <w:rsid w:val="00F87467"/>
    <w:rsid w:val="00F87C61"/>
    <w:rsid w:val="00F90A83"/>
    <w:rsid w:val="00F90AE8"/>
    <w:rsid w:val="00F914A1"/>
    <w:rsid w:val="00F91BB2"/>
    <w:rsid w:val="00F91D10"/>
    <w:rsid w:val="00F92722"/>
    <w:rsid w:val="00F928D2"/>
    <w:rsid w:val="00F9372D"/>
    <w:rsid w:val="00F93D8F"/>
    <w:rsid w:val="00F93E8D"/>
    <w:rsid w:val="00F95B10"/>
    <w:rsid w:val="00F96806"/>
    <w:rsid w:val="00F97571"/>
    <w:rsid w:val="00F9776B"/>
    <w:rsid w:val="00FA005F"/>
    <w:rsid w:val="00FA1270"/>
    <w:rsid w:val="00FA1669"/>
    <w:rsid w:val="00FA1E8B"/>
    <w:rsid w:val="00FA258F"/>
    <w:rsid w:val="00FA28D6"/>
    <w:rsid w:val="00FA3DF7"/>
    <w:rsid w:val="00FA4262"/>
    <w:rsid w:val="00FA43B6"/>
    <w:rsid w:val="00FA4BD3"/>
    <w:rsid w:val="00FA559C"/>
    <w:rsid w:val="00FA5E16"/>
    <w:rsid w:val="00FA6833"/>
    <w:rsid w:val="00FA7490"/>
    <w:rsid w:val="00FA7C48"/>
    <w:rsid w:val="00FA7D26"/>
    <w:rsid w:val="00FB100A"/>
    <w:rsid w:val="00FB1322"/>
    <w:rsid w:val="00FB14B1"/>
    <w:rsid w:val="00FB1B2F"/>
    <w:rsid w:val="00FB2CE7"/>
    <w:rsid w:val="00FB3309"/>
    <w:rsid w:val="00FB4020"/>
    <w:rsid w:val="00FB4907"/>
    <w:rsid w:val="00FB5426"/>
    <w:rsid w:val="00FB59EA"/>
    <w:rsid w:val="00FB67C6"/>
    <w:rsid w:val="00FB67FB"/>
    <w:rsid w:val="00FC062F"/>
    <w:rsid w:val="00FC0F38"/>
    <w:rsid w:val="00FC1D08"/>
    <w:rsid w:val="00FC1D2D"/>
    <w:rsid w:val="00FC2046"/>
    <w:rsid w:val="00FC23D5"/>
    <w:rsid w:val="00FC248D"/>
    <w:rsid w:val="00FC2786"/>
    <w:rsid w:val="00FC27ED"/>
    <w:rsid w:val="00FC2D17"/>
    <w:rsid w:val="00FC3397"/>
    <w:rsid w:val="00FC38D6"/>
    <w:rsid w:val="00FC6515"/>
    <w:rsid w:val="00FC6BD8"/>
    <w:rsid w:val="00FC6DE1"/>
    <w:rsid w:val="00FC6EC6"/>
    <w:rsid w:val="00FD03AE"/>
    <w:rsid w:val="00FD0F0B"/>
    <w:rsid w:val="00FD2AC3"/>
    <w:rsid w:val="00FD2B92"/>
    <w:rsid w:val="00FD3AAC"/>
    <w:rsid w:val="00FD3C33"/>
    <w:rsid w:val="00FD4564"/>
    <w:rsid w:val="00FD5082"/>
    <w:rsid w:val="00FD51C0"/>
    <w:rsid w:val="00FD57CC"/>
    <w:rsid w:val="00FD60D8"/>
    <w:rsid w:val="00FD6710"/>
    <w:rsid w:val="00FD6760"/>
    <w:rsid w:val="00FD69A2"/>
    <w:rsid w:val="00FD6EDD"/>
    <w:rsid w:val="00FD7115"/>
    <w:rsid w:val="00FD7AA8"/>
    <w:rsid w:val="00FE0972"/>
    <w:rsid w:val="00FE09F2"/>
    <w:rsid w:val="00FE1672"/>
    <w:rsid w:val="00FE1D77"/>
    <w:rsid w:val="00FE278B"/>
    <w:rsid w:val="00FE3000"/>
    <w:rsid w:val="00FE3309"/>
    <w:rsid w:val="00FE413D"/>
    <w:rsid w:val="00FE4167"/>
    <w:rsid w:val="00FE4ECF"/>
    <w:rsid w:val="00FE5C4C"/>
    <w:rsid w:val="00FE5C6A"/>
    <w:rsid w:val="00FE63C4"/>
    <w:rsid w:val="00FF018D"/>
    <w:rsid w:val="00FF11EB"/>
    <w:rsid w:val="00FF1338"/>
    <w:rsid w:val="00FF2C8F"/>
    <w:rsid w:val="00FF3738"/>
    <w:rsid w:val="00FF4DAA"/>
    <w:rsid w:val="00FF5B89"/>
    <w:rsid w:val="00FF5ED4"/>
    <w:rsid w:val="00FF672C"/>
    <w:rsid w:val="00FF6904"/>
    <w:rsid w:val="00FF6C69"/>
    <w:rsid w:val="00FF6DC8"/>
    <w:rsid w:val="00FF7129"/>
    <w:rsid w:val="00FF7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65C976"/>
  <w15:docId w15:val="{1F9F69F9-FBC0-4FA0-B51C-777C55BE5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DB6"/>
    <w:pPr>
      <w:jc w:val="both"/>
    </w:pPr>
    <w:rPr>
      <w:rFonts w:ascii="Arial" w:hAnsi="Arial" w:cs="Arial"/>
      <w:kern w:val="32"/>
      <w:sz w:val="22"/>
      <w:szCs w:val="22"/>
    </w:rPr>
  </w:style>
  <w:style w:type="paragraph" w:styleId="Heading1">
    <w:name w:val="heading 1"/>
    <w:aliases w:val="TO35 Heading 1"/>
    <w:basedOn w:val="Normal"/>
    <w:next w:val="BodyText"/>
    <w:link w:val="Heading1Char"/>
    <w:autoRedefine/>
    <w:uiPriority w:val="99"/>
    <w:qFormat/>
    <w:rsid w:val="00F21B26"/>
    <w:pPr>
      <w:keepNext/>
      <w:keepLines/>
      <w:numPr>
        <w:numId w:val="3"/>
      </w:numPr>
      <w:spacing w:after="240"/>
      <w:jc w:val="left"/>
      <w:outlineLvl w:val="0"/>
    </w:pPr>
    <w:rPr>
      <w:rFonts w:ascii="Arial Bold" w:hAnsi="Arial Bold" w:cs="Arial Bold"/>
      <w:b/>
      <w:bCs/>
      <w:caps/>
      <w:spacing w:val="-4"/>
      <w:sz w:val="27"/>
      <w:szCs w:val="27"/>
    </w:rPr>
  </w:style>
  <w:style w:type="paragraph" w:styleId="Heading2">
    <w:name w:val="heading 2"/>
    <w:aliases w:val="TO35 Heading 2"/>
    <w:basedOn w:val="Normal"/>
    <w:next w:val="BodyText"/>
    <w:link w:val="Heading2Char"/>
    <w:uiPriority w:val="99"/>
    <w:qFormat/>
    <w:rsid w:val="00E80D5E"/>
    <w:pPr>
      <w:keepNext/>
      <w:keepLines/>
      <w:numPr>
        <w:ilvl w:val="1"/>
        <w:numId w:val="3"/>
      </w:numPr>
      <w:tabs>
        <w:tab w:val="clear" w:pos="1530"/>
        <w:tab w:val="num" w:pos="1440"/>
      </w:tabs>
      <w:spacing w:before="220" w:after="220"/>
      <w:ind w:left="634" w:hanging="634"/>
      <w:outlineLvl w:val="1"/>
    </w:pPr>
    <w:rPr>
      <w:rFonts w:ascii="Arial Bold" w:hAnsi="Arial Bold" w:cs="Arial Bold"/>
      <w:b/>
      <w:bCs/>
      <w:caps/>
    </w:rPr>
  </w:style>
  <w:style w:type="paragraph" w:styleId="Heading3">
    <w:name w:val="heading 3"/>
    <w:aliases w:val="TO35 Heading 3 +"/>
    <w:basedOn w:val="Normal"/>
    <w:next w:val="BodyText"/>
    <w:link w:val="Heading3Char"/>
    <w:uiPriority w:val="99"/>
    <w:qFormat/>
    <w:rsid w:val="00D30808"/>
    <w:pPr>
      <w:keepNext/>
      <w:keepLines/>
      <w:numPr>
        <w:ilvl w:val="2"/>
        <w:numId w:val="3"/>
      </w:numPr>
      <w:spacing w:before="220" w:after="220"/>
      <w:outlineLvl w:val="2"/>
    </w:pPr>
    <w:rPr>
      <w:rFonts w:ascii="Arial Bold" w:hAnsi="Arial Bold" w:cs="Arial Bold"/>
      <w:b/>
      <w:bCs/>
    </w:rPr>
  </w:style>
  <w:style w:type="paragraph" w:styleId="Heading4">
    <w:name w:val="heading 4"/>
    <w:aliases w:val="TO35 Heading 4"/>
    <w:basedOn w:val="Normal"/>
    <w:next w:val="BodyText"/>
    <w:link w:val="Heading4Char"/>
    <w:uiPriority w:val="99"/>
    <w:qFormat/>
    <w:rsid w:val="00D30808"/>
    <w:pPr>
      <w:keepNext/>
      <w:keepLines/>
      <w:numPr>
        <w:ilvl w:val="3"/>
        <w:numId w:val="3"/>
      </w:numPr>
      <w:spacing w:before="220" w:after="220"/>
      <w:outlineLvl w:val="3"/>
    </w:pPr>
  </w:style>
  <w:style w:type="paragraph" w:styleId="Heading5">
    <w:name w:val="heading 5"/>
    <w:basedOn w:val="Normal"/>
    <w:next w:val="Normal"/>
    <w:link w:val="Heading5Char"/>
    <w:uiPriority w:val="99"/>
    <w:qFormat/>
    <w:rsid w:val="0019350F"/>
    <w:pPr>
      <w:tabs>
        <w:tab w:val="num" w:pos="1008"/>
      </w:tabs>
      <w:spacing w:before="240" w:after="60"/>
      <w:ind w:left="1008" w:hanging="1008"/>
      <w:outlineLvl w:val="4"/>
    </w:pPr>
    <w:rPr>
      <w:b/>
      <w:bCs/>
      <w:i/>
      <w:iCs/>
      <w:sz w:val="26"/>
      <w:szCs w:val="26"/>
    </w:rPr>
  </w:style>
  <w:style w:type="paragraph" w:styleId="Heading6">
    <w:name w:val="heading 6"/>
    <w:basedOn w:val="Normal"/>
    <w:next w:val="Normal"/>
    <w:link w:val="Heading6Char"/>
    <w:uiPriority w:val="99"/>
    <w:qFormat/>
    <w:rsid w:val="0019350F"/>
    <w:pPr>
      <w:tabs>
        <w:tab w:val="num" w:pos="1152"/>
      </w:tabs>
      <w:spacing w:before="240" w:after="60"/>
      <w:ind w:left="1152" w:hanging="1152"/>
      <w:outlineLvl w:val="5"/>
    </w:pPr>
    <w:rPr>
      <w:b/>
      <w:bCs/>
    </w:rPr>
  </w:style>
  <w:style w:type="paragraph" w:styleId="Heading7">
    <w:name w:val="heading 7"/>
    <w:basedOn w:val="Normal"/>
    <w:next w:val="Normal"/>
    <w:link w:val="Heading7Char"/>
    <w:uiPriority w:val="99"/>
    <w:qFormat/>
    <w:rsid w:val="0019350F"/>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19350F"/>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19350F"/>
    <w:pPr>
      <w:tabs>
        <w:tab w:val="num" w:pos="1584"/>
      </w:tabs>
      <w:spacing w:before="240" w:after="60"/>
      <w:ind w:left="1584" w:hanging="158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35 Heading 1 Char"/>
    <w:basedOn w:val="DefaultParagraphFont"/>
    <w:link w:val="Heading1"/>
    <w:uiPriority w:val="99"/>
    <w:rsid w:val="00F21B26"/>
    <w:rPr>
      <w:rFonts w:ascii="Arial Bold" w:hAnsi="Arial Bold" w:cs="Arial Bold"/>
      <w:b/>
      <w:bCs/>
      <w:caps/>
      <w:spacing w:val="-4"/>
      <w:kern w:val="32"/>
      <w:sz w:val="27"/>
      <w:szCs w:val="27"/>
    </w:rPr>
  </w:style>
  <w:style w:type="character" w:customStyle="1" w:styleId="Heading2Char">
    <w:name w:val="Heading 2 Char"/>
    <w:aliases w:val="TO35 Heading 2 Char"/>
    <w:basedOn w:val="DefaultParagraphFont"/>
    <w:link w:val="Heading2"/>
    <w:uiPriority w:val="99"/>
    <w:rsid w:val="00E80D5E"/>
    <w:rPr>
      <w:rFonts w:ascii="Arial Bold" w:hAnsi="Arial Bold" w:cs="Arial Bold"/>
      <w:b/>
      <w:bCs/>
      <w:caps/>
      <w:kern w:val="32"/>
      <w:sz w:val="22"/>
      <w:szCs w:val="22"/>
    </w:rPr>
  </w:style>
  <w:style w:type="character" w:customStyle="1" w:styleId="Heading3Char">
    <w:name w:val="Heading 3 Char"/>
    <w:aliases w:val="TO35 Heading 3 + Char"/>
    <w:basedOn w:val="DefaultParagraphFont"/>
    <w:link w:val="Heading3"/>
    <w:uiPriority w:val="99"/>
    <w:rsid w:val="005C3431"/>
    <w:rPr>
      <w:rFonts w:ascii="Arial Bold" w:hAnsi="Arial Bold" w:cs="Arial Bold"/>
      <w:b/>
      <w:bCs/>
      <w:kern w:val="32"/>
      <w:sz w:val="22"/>
      <w:szCs w:val="22"/>
    </w:rPr>
  </w:style>
  <w:style w:type="character" w:customStyle="1" w:styleId="Heading4Char">
    <w:name w:val="Heading 4 Char"/>
    <w:aliases w:val="TO35 Heading 4 Char"/>
    <w:basedOn w:val="DefaultParagraphFont"/>
    <w:link w:val="Heading4"/>
    <w:uiPriority w:val="99"/>
    <w:rsid w:val="005C3431"/>
    <w:rPr>
      <w:rFonts w:ascii="Arial" w:hAnsi="Arial" w:cs="Arial"/>
      <w:kern w:val="32"/>
      <w:sz w:val="22"/>
      <w:szCs w:val="22"/>
    </w:rPr>
  </w:style>
  <w:style w:type="character" w:customStyle="1" w:styleId="Heading5Char">
    <w:name w:val="Heading 5 Char"/>
    <w:basedOn w:val="DefaultParagraphFont"/>
    <w:link w:val="Heading5"/>
    <w:uiPriority w:val="99"/>
    <w:rsid w:val="005C3431"/>
    <w:rPr>
      <w:rFonts w:ascii="Arial" w:hAnsi="Arial" w:cs="Arial"/>
      <w:b/>
      <w:bCs/>
      <w:i/>
      <w:iCs/>
      <w:kern w:val="32"/>
      <w:sz w:val="26"/>
      <w:szCs w:val="26"/>
    </w:rPr>
  </w:style>
  <w:style w:type="character" w:customStyle="1" w:styleId="Heading6Char">
    <w:name w:val="Heading 6 Char"/>
    <w:basedOn w:val="DefaultParagraphFont"/>
    <w:link w:val="Heading6"/>
    <w:uiPriority w:val="99"/>
    <w:rsid w:val="005C3431"/>
    <w:rPr>
      <w:rFonts w:ascii="Arial" w:hAnsi="Arial" w:cs="Arial"/>
      <w:b/>
      <w:bCs/>
      <w:kern w:val="32"/>
    </w:rPr>
  </w:style>
  <w:style w:type="character" w:customStyle="1" w:styleId="Heading7Char">
    <w:name w:val="Heading 7 Char"/>
    <w:basedOn w:val="DefaultParagraphFont"/>
    <w:link w:val="Heading7"/>
    <w:uiPriority w:val="99"/>
    <w:rsid w:val="005C3431"/>
    <w:rPr>
      <w:rFonts w:ascii="Arial" w:hAnsi="Arial" w:cs="Arial"/>
      <w:kern w:val="32"/>
    </w:rPr>
  </w:style>
  <w:style w:type="character" w:customStyle="1" w:styleId="Heading8Char">
    <w:name w:val="Heading 8 Char"/>
    <w:basedOn w:val="DefaultParagraphFont"/>
    <w:link w:val="Heading8"/>
    <w:uiPriority w:val="99"/>
    <w:rsid w:val="005C3431"/>
    <w:rPr>
      <w:rFonts w:ascii="Arial" w:hAnsi="Arial" w:cs="Arial"/>
      <w:i/>
      <w:iCs/>
      <w:kern w:val="32"/>
    </w:rPr>
  </w:style>
  <w:style w:type="character" w:customStyle="1" w:styleId="Heading9Char">
    <w:name w:val="Heading 9 Char"/>
    <w:basedOn w:val="DefaultParagraphFont"/>
    <w:link w:val="Heading9"/>
    <w:uiPriority w:val="99"/>
    <w:rsid w:val="005C3431"/>
    <w:rPr>
      <w:rFonts w:ascii="Arial" w:hAnsi="Arial" w:cs="Arial"/>
      <w:kern w:val="32"/>
    </w:rPr>
  </w:style>
  <w:style w:type="paragraph" w:styleId="BodyText">
    <w:name w:val="Body Text"/>
    <w:basedOn w:val="Normal"/>
    <w:link w:val="BodyTextChar"/>
    <w:uiPriority w:val="99"/>
    <w:rsid w:val="007C61EA"/>
    <w:pPr>
      <w:spacing w:after="120"/>
    </w:pPr>
  </w:style>
  <w:style w:type="character" w:customStyle="1" w:styleId="BodyTextChar">
    <w:name w:val="Body Text Char"/>
    <w:basedOn w:val="DefaultParagraphFont"/>
    <w:link w:val="BodyText"/>
    <w:uiPriority w:val="99"/>
    <w:rsid w:val="007C61EA"/>
    <w:rPr>
      <w:rFonts w:ascii="Arial" w:hAnsi="Arial" w:cs="Arial"/>
      <w:kern w:val="32"/>
      <w:sz w:val="22"/>
      <w:szCs w:val="22"/>
    </w:rPr>
  </w:style>
  <w:style w:type="paragraph" w:styleId="TOC1">
    <w:name w:val="toc 1"/>
    <w:basedOn w:val="Normal"/>
    <w:next w:val="Normal"/>
    <w:autoRedefine/>
    <w:uiPriority w:val="39"/>
    <w:rsid w:val="007B26A8"/>
    <w:pPr>
      <w:tabs>
        <w:tab w:val="left" w:pos="720"/>
        <w:tab w:val="right" w:leader="dot" w:pos="9360"/>
      </w:tabs>
      <w:spacing w:before="240"/>
      <w:ind w:left="720" w:hanging="720"/>
      <w:jc w:val="left"/>
    </w:pPr>
    <w:rPr>
      <w:caps/>
    </w:rPr>
  </w:style>
  <w:style w:type="paragraph" w:styleId="TOC2">
    <w:name w:val="toc 2"/>
    <w:basedOn w:val="Normal"/>
    <w:next w:val="Normal"/>
    <w:autoRedefine/>
    <w:uiPriority w:val="39"/>
    <w:rsid w:val="000A34A3"/>
    <w:pPr>
      <w:tabs>
        <w:tab w:val="left" w:pos="1440"/>
        <w:tab w:val="right" w:leader="dot" w:pos="9360"/>
      </w:tabs>
      <w:ind w:left="2160" w:hanging="1440"/>
      <w:jc w:val="left"/>
      <w:outlineLvl w:val="1"/>
    </w:pPr>
    <w:rPr>
      <w:caps/>
    </w:rPr>
  </w:style>
  <w:style w:type="paragraph" w:styleId="TOC3">
    <w:name w:val="toc 3"/>
    <w:basedOn w:val="Normal"/>
    <w:next w:val="Normal"/>
    <w:autoRedefine/>
    <w:uiPriority w:val="39"/>
    <w:rsid w:val="0006096C"/>
    <w:pPr>
      <w:tabs>
        <w:tab w:val="left" w:pos="2160"/>
        <w:tab w:val="right" w:leader="dot" w:pos="9360"/>
      </w:tabs>
      <w:ind w:left="1440"/>
      <w:jc w:val="left"/>
    </w:pPr>
  </w:style>
  <w:style w:type="paragraph" w:styleId="TOC4">
    <w:name w:val="toc 4"/>
    <w:basedOn w:val="Normal"/>
    <w:next w:val="Normal"/>
    <w:autoRedefine/>
    <w:uiPriority w:val="39"/>
    <w:rsid w:val="00204C34"/>
    <w:pPr>
      <w:tabs>
        <w:tab w:val="left" w:pos="3240"/>
        <w:tab w:val="right" w:leader="dot" w:pos="9350"/>
      </w:tabs>
      <w:ind w:left="3240" w:hanging="1080"/>
      <w:jc w:val="left"/>
    </w:pPr>
    <w:rPr>
      <w:bCs/>
      <w:noProof/>
    </w:rPr>
  </w:style>
  <w:style w:type="paragraph" w:styleId="TOC5">
    <w:name w:val="toc 5"/>
    <w:basedOn w:val="Normal"/>
    <w:next w:val="Normal"/>
    <w:autoRedefine/>
    <w:uiPriority w:val="99"/>
    <w:semiHidden/>
    <w:rsid w:val="0019350F"/>
    <w:pPr>
      <w:ind w:left="960"/>
      <w:jc w:val="left"/>
    </w:pPr>
    <w:rPr>
      <w:rFonts w:cs="Times New Roman"/>
      <w:sz w:val="18"/>
      <w:szCs w:val="18"/>
    </w:rPr>
  </w:style>
  <w:style w:type="paragraph" w:styleId="TOC6">
    <w:name w:val="toc 6"/>
    <w:basedOn w:val="Normal"/>
    <w:next w:val="Normal"/>
    <w:autoRedefine/>
    <w:uiPriority w:val="99"/>
    <w:semiHidden/>
    <w:rsid w:val="0019350F"/>
    <w:pPr>
      <w:ind w:left="1200"/>
      <w:jc w:val="left"/>
    </w:pPr>
    <w:rPr>
      <w:rFonts w:cs="Times New Roman"/>
      <w:sz w:val="18"/>
      <w:szCs w:val="18"/>
    </w:rPr>
  </w:style>
  <w:style w:type="paragraph" w:styleId="TOC7">
    <w:name w:val="toc 7"/>
    <w:basedOn w:val="Normal"/>
    <w:next w:val="Normal"/>
    <w:autoRedefine/>
    <w:uiPriority w:val="99"/>
    <w:semiHidden/>
    <w:rsid w:val="0019350F"/>
    <w:pPr>
      <w:ind w:left="1440"/>
      <w:jc w:val="left"/>
    </w:pPr>
    <w:rPr>
      <w:rFonts w:cs="Times New Roman"/>
      <w:sz w:val="18"/>
      <w:szCs w:val="18"/>
    </w:rPr>
  </w:style>
  <w:style w:type="paragraph" w:styleId="TOC8">
    <w:name w:val="toc 8"/>
    <w:basedOn w:val="Normal"/>
    <w:next w:val="Normal"/>
    <w:autoRedefine/>
    <w:uiPriority w:val="99"/>
    <w:semiHidden/>
    <w:rsid w:val="0019350F"/>
    <w:pPr>
      <w:ind w:left="1680"/>
      <w:jc w:val="left"/>
    </w:pPr>
    <w:rPr>
      <w:rFonts w:cs="Times New Roman"/>
      <w:sz w:val="18"/>
      <w:szCs w:val="18"/>
    </w:rPr>
  </w:style>
  <w:style w:type="paragraph" w:styleId="TOC9">
    <w:name w:val="toc 9"/>
    <w:basedOn w:val="Normal"/>
    <w:next w:val="Normal"/>
    <w:autoRedefine/>
    <w:uiPriority w:val="99"/>
    <w:semiHidden/>
    <w:rsid w:val="0019350F"/>
    <w:pPr>
      <w:ind w:left="1920"/>
      <w:jc w:val="left"/>
    </w:pPr>
    <w:rPr>
      <w:rFonts w:cs="Times New Roman"/>
      <w:sz w:val="18"/>
      <w:szCs w:val="18"/>
    </w:rPr>
  </w:style>
  <w:style w:type="character" w:styleId="Hyperlink">
    <w:name w:val="Hyperlink"/>
    <w:basedOn w:val="DefaultParagraphFont"/>
    <w:uiPriority w:val="99"/>
    <w:rsid w:val="00875F60"/>
    <w:rPr>
      <w:rFonts w:cs="Times New Roman"/>
      <w:color w:val="0000FF"/>
      <w:u w:val="single"/>
      <w:vertAlign w:val="baseline"/>
    </w:rPr>
  </w:style>
  <w:style w:type="paragraph" w:styleId="Header">
    <w:name w:val="header"/>
    <w:next w:val="NoSpacing"/>
    <w:link w:val="HeaderChar"/>
    <w:autoRedefine/>
    <w:uiPriority w:val="99"/>
    <w:rsid w:val="00E3779C"/>
    <w:pPr>
      <w:tabs>
        <w:tab w:val="right" w:pos="9360"/>
      </w:tabs>
    </w:pPr>
    <w:rPr>
      <w:rFonts w:ascii="Univers 55" w:hAnsi="Univers 55" w:cs="Univers 55"/>
      <w:b/>
      <w:bCs/>
      <w:i/>
      <w:iCs/>
      <w:kern w:val="32"/>
    </w:rPr>
  </w:style>
  <w:style w:type="character" w:customStyle="1" w:styleId="HeaderChar">
    <w:name w:val="Header Char"/>
    <w:basedOn w:val="DefaultParagraphFont"/>
    <w:link w:val="Header"/>
    <w:uiPriority w:val="99"/>
    <w:rsid w:val="00E3779C"/>
    <w:rPr>
      <w:rFonts w:ascii="Univers 55" w:hAnsi="Univers 55" w:cs="Univers 55"/>
      <w:b/>
      <w:bCs/>
      <w:i/>
      <w:iCs/>
      <w:kern w:val="32"/>
    </w:rPr>
  </w:style>
  <w:style w:type="paragraph" w:styleId="Footer">
    <w:name w:val="footer"/>
    <w:basedOn w:val="Normal"/>
    <w:link w:val="FooterChar"/>
    <w:autoRedefine/>
    <w:uiPriority w:val="99"/>
    <w:rsid w:val="005500B1"/>
    <w:pPr>
      <w:tabs>
        <w:tab w:val="right" w:pos="9360"/>
      </w:tabs>
    </w:pPr>
    <w:rPr>
      <w:rFonts w:ascii="Univers 55" w:hAnsi="Univers 55" w:cs="Univers 55"/>
      <w:b/>
      <w:bCs/>
      <w:i/>
      <w:iCs/>
      <w:sz w:val="20"/>
      <w:szCs w:val="20"/>
    </w:rPr>
  </w:style>
  <w:style w:type="character" w:customStyle="1" w:styleId="FooterChar">
    <w:name w:val="Footer Char"/>
    <w:basedOn w:val="DefaultParagraphFont"/>
    <w:link w:val="Footer"/>
    <w:uiPriority w:val="99"/>
    <w:rsid w:val="005500B1"/>
    <w:rPr>
      <w:rFonts w:ascii="Univers 55" w:hAnsi="Univers 55" w:cs="Univers 55"/>
      <w:b/>
      <w:bCs/>
      <w:i/>
      <w:iCs/>
      <w:kern w:val="32"/>
    </w:rPr>
  </w:style>
  <w:style w:type="character" w:styleId="PageNumber">
    <w:name w:val="page number"/>
    <w:basedOn w:val="DefaultParagraphFont"/>
    <w:uiPriority w:val="99"/>
    <w:rsid w:val="00E171A1"/>
    <w:rPr>
      <w:rFonts w:ascii="Univers 55" w:hAnsi="Univers 55" w:cs="Univers 55"/>
      <w:b/>
      <w:bCs/>
      <w:i/>
      <w:iCs/>
      <w:color w:val="000000"/>
      <w:sz w:val="20"/>
      <w:szCs w:val="20"/>
      <w:vertAlign w:val="baseline"/>
    </w:rPr>
  </w:style>
  <w:style w:type="table" w:styleId="TableGrid">
    <w:name w:val="Table Grid"/>
    <w:basedOn w:val="TableNormal"/>
    <w:uiPriority w:val="59"/>
    <w:rsid w:val="00AD2FF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6253C8"/>
    <w:rPr>
      <w:rFonts w:cs="Times New Roman"/>
      <w:color w:val="800080"/>
      <w:u w:val="single"/>
    </w:rPr>
  </w:style>
  <w:style w:type="paragraph" w:styleId="BalloonText">
    <w:name w:val="Balloon Text"/>
    <w:basedOn w:val="Normal"/>
    <w:link w:val="BalloonTextChar"/>
    <w:uiPriority w:val="99"/>
    <w:semiHidden/>
    <w:rsid w:val="0019350F"/>
    <w:rPr>
      <w:rFonts w:ascii="Tahoma" w:hAnsi="Tahoma" w:cs="Tahoma"/>
      <w:sz w:val="16"/>
      <w:szCs w:val="16"/>
    </w:rPr>
  </w:style>
  <w:style w:type="character" w:customStyle="1" w:styleId="BalloonTextChar">
    <w:name w:val="Balloon Text Char"/>
    <w:basedOn w:val="DefaultParagraphFont"/>
    <w:link w:val="BalloonText"/>
    <w:uiPriority w:val="99"/>
    <w:semiHidden/>
    <w:rsid w:val="005C3431"/>
    <w:rPr>
      <w:kern w:val="32"/>
      <w:sz w:val="0"/>
      <w:szCs w:val="0"/>
    </w:rPr>
  </w:style>
  <w:style w:type="character" w:styleId="CommentReference">
    <w:name w:val="annotation reference"/>
    <w:basedOn w:val="DefaultParagraphFont"/>
    <w:uiPriority w:val="99"/>
    <w:semiHidden/>
    <w:rsid w:val="0019350F"/>
    <w:rPr>
      <w:rFonts w:cs="Times New Roman"/>
      <w:sz w:val="16"/>
      <w:szCs w:val="16"/>
    </w:rPr>
  </w:style>
  <w:style w:type="paragraph" w:styleId="CommentText">
    <w:name w:val="annotation text"/>
    <w:basedOn w:val="Normal"/>
    <w:link w:val="CommentTextChar"/>
    <w:uiPriority w:val="99"/>
    <w:semiHidden/>
    <w:rsid w:val="0019350F"/>
    <w:rPr>
      <w:sz w:val="20"/>
      <w:szCs w:val="20"/>
    </w:rPr>
  </w:style>
  <w:style w:type="character" w:customStyle="1" w:styleId="CommentTextChar">
    <w:name w:val="Comment Text Char"/>
    <w:basedOn w:val="DefaultParagraphFont"/>
    <w:link w:val="CommentText"/>
    <w:uiPriority w:val="99"/>
    <w:semiHidden/>
    <w:rsid w:val="00905379"/>
    <w:rPr>
      <w:rFonts w:ascii="Arial" w:hAnsi="Arial" w:cs="Arial"/>
      <w:kern w:val="32"/>
    </w:rPr>
  </w:style>
  <w:style w:type="paragraph" w:styleId="CommentSubject">
    <w:name w:val="annotation subject"/>
    <w:basedOn w:val="CommentText"/>
    <w:next w:val="CommentText"/>
    <w:link w:val="CommentSubjectChar"/>
    <w:uiPriority w:val="99"/>
    <w:semiHidden/>
    <w:rsid w:val="0019350F"/>
    <w:rPr>
      <w:b/>
      <w:bCs/>
    </w:rPr>
  </w:style>
  <w:style w:type="character" w:customStyle="1" w:styleId="CommentSubjectChar">
    <w:name w:val="Comment Subject Char"/>
    <w:basedOn w:val="CommentTextChar"/>
    <w:link w:val="CommentSubject"/>
    <w:uiPriority w:val="99"/>
    <w:semiHidden/>
    <w:rsid w:val="005C3431"/>
    <w:rPr>
      <w:rFonts w:ascii="Arial" w:hAnsi="Arial" w:cs="Arial"/>
      <w:b/>
      <w:bCs/>
      <w:kern w:val="32"/>
      <w:sz w:val="20"/>
      <w:szCs w:val="20"/>
    </w:rPr>
  </w:style>
  <w:style w:type="paragraph" w:customStyle="1" w:styleId="TO35BodyText">
    <w:name w:val="TO35 Body Text"/>
    <w:basedOn w:val="Normal"/>
    <w:uiPriority w:val="99"/>
    <w:rsid w:val="0019350F"/>
    <w:pPr>
      <w:spacing w:before="240" w:after="240"/>
    </w:pPr>
  </w:style>
  <w:style w:type="paragraph" w:customStyle="1" w:styleId="TO35ListBullet1">
    <w:name w:val="TO35 List Bullet 1"/>
    <w:basedOn w:val="Normal"/>
    <w:uiPriority w:val="99"/>
    <w:rsid w:val="00694FDD"/>
    <w:pPr>
      <w:keepLines/>
      <w:tabs>
        <w:tab w:val="num" w:pos="720"/>
      </w:tabs>
      <w:spacing w:after="240"/>
      <w:ind w:left="720" w:hanging="360"/>
    </w:pPr>
  </w:style>
  <w:style w:type="paragraph" w:styleId="ListBullet">
    <w:name w:val="List Bullet"/>
    <w:basedOn w:val="Normal"/>
    <w:autoRedefine/>
    <w:uiPriority w:val="99"/>
    <w:rsid w:val="0019350F"/>
    <w:pPr>
      <w:numPr>
        <w:numId w:val="6"/>
      </w:numPr>
      <w:spacing w:before="120" w:after="120"/>
    </w:pPr>
    <w:rPr>
      <w:sz w:val="20"/>
      <w:szCs w:val="20"/>
    </w:rPr>
  </w:style>
  <w:style w:type="paragraph" w:styleId="TOAHeading">
    <w:name w:val="toa heading"/>
    <w:basedOn w:val="Normal"/>
    <w:next w:val="Normal"/>
    <w:uiPriority w:val="99"/>
    <w:semiHidden/>
    <w:rsid w:val="007B4B38"/>
    <w:pPr>
      <w:spacing w:after="240"/>
    </w:pPr>
    <w:rPr>
      <w:b/>
      <w:bCs/>
      <w:sz w:val="27"/>
      <w:szCs w:val="27"/>
    </w:rPr>
  </w:style>
  <w:style w:type="paragraph" w:customStyle="1" w:styleId="StyleBodyText11pt">
    <w:name w:val="Style Body Text + 11 pt"/>
    <w:basedOn w:val="Normal"/>
    <w:uiPriority w:val="99"/>
    <w:rsid w:val="00147272"/>
    <w:pPr>
      <w:jc w:val="left"/>
    </w:pPr>
  </w:style>
  <w:style w:type="paragraph" w:customStyle="1" w:styleId="StyleListBullet11pt">
    <w:name w:val="Style List Bullet + 11 pt"/>
    <w:basedOn w:val="ListBullet"/>
    <w:uiPriority w:val="99"/>
    <w:rsid w:val="00641AD5"/>
    <w:pPr>
      <w:spacing w:after="0"/>
    </w:pPr>
    <w:rPr>
      <w:sz w:val="22"/>
      <w:szCs w:val="22"/>
    </w:rPr>
  </w:style>
  <w:style w:type="paragraph" w:customStyle="1" w:styleId="StyleListBullet11ptAfter3pt">
    <w:name w:val="Style List Bullet + 11 pt After:  3 pt"/>
    <w:basedOn w:val="ListBullet"/>
    <w:uiPriority w:val="99"/>
    <w:rsid w:val="00F82970"/>
    <w:pPr>
      <w:spacing w:after="60"/>
    </w:pPr>
    <w:rPr>
      <w:sz w:val="22"/>
      <w:szCs w:val="22"/>
    </w:rPr>
  </w:style>
  <w:style w:type="paragraph" w:styleId="BodyText2">
    <w:name w:val="Body Text 2"/>
    <w:basedOn w:val="Normal"/>
    <w:link w:val="BodyText2Char"/>
    <w:uiPriority w:val="99"/>
    <w:rsid w:val="0019350F"/>
    <w:pPr>
      <w:spacing w:after="120" w:line="480" w:lineRule="auto"/>
      <w:jc w:val="left"/>
    </w:pPr>
  </w:style>
  <w:style w:type="character" w:customStyle="1" w:styleId="BodyText2Char">
    <w:name w:val="Body Text 2 Char"/>
    <w:basedOn w:val="DefaultParagraphFont"/>
    <w:link w:val="BodyText2"/>
    <w:uiPriority w:val="99"/>
    <w:semiHidden/>
    <w:rsid w:val="005C3431"/>
    <w:rPr>
      <w:rFonts w:ascii="Arial" w:hAnsi="Arial" w:cs="Arial"/>
      <w:kern w:val="32"/>
    </w:rPr>
  </w:style>
  <w:style w:type="paragraph" w:customStyle="1" w:styleId="ListBulletShort">
    <w:name w:val="List Bullet_Short"/>
    <w:basedOn w:val="Normal"/>
    <w:uiPriority w:val="99"/>
    <w:rsid w:val="0019350F"/>
    <w:pPr>
      <w:keepLines/>
      <w:numPr>
        <w:numId w:val="4"/>
      </w:numPr>
      <w:spacing w:before="60" w:after="60"/>
    </w:pPr>
  </w:style>
  <w:style w:type="paragraph" w:customStyle="1" w:styleId="ListBulletLong">
    <w:name w:val="List Bullet_Long"/>
    <w:basedOn w:val="ListBulletShort"/>
    <w:uiPriority w:val="99"/>
    <w:rsid w:val="0019350F"/>
    <w:pPr>
      <w:numPr>
        <w:numId w:val="0"/>
      </w:numPr>
      <w:spacing w:before="120" w:after="120"/>
    </w:pPr>
  </w:style>
  <w:style w:type="paragraph" w:customStyle="1" w:styleId="AcronymList">
    <w:name w:val="Acronym List"/>
    <w:basedOn w:val="Normal"/>
    <w:uiPriority w:val="99"/>
    <w:rsid w:val="0019350F"/>
    <w:pPr>
      <w:tabs>
        <w:tab w:val="left" w:pos="2160"/>
      </w:tabs>
      <w:spacing w:after="120"/>
      <w:jc w:val="left"/>
    </w:pPr>
  </w:style>
  <w:style w:type="paragraph" w:customStyle="1" w:styleId="StyleNotBoldJustified">
    <w:name w:val="Style Not Bold Justified"/>
    <w:basedOn w:val="Normal"/>
    <w:uiPriority w:val="99"/>
    <w:rsid w:val="00CB7322"/>
    <w:pPr>
      <w:autoSpaceDE w:val="0"/>
      <w:autoSpaceDN w:val="0"/>
      <w:adjustRightInd w:val="0"/>
      <w:spacing w:line="360" w:lineRule="auto"/>
    </w:pPr>
    <w:rPr>
      <w:sz w:val="24"/>
      <w:szCs w:val="24"/>
    </w:rPr>
  </w:style>
  <w:style w:type="paragraph" w:customStyle="1" w:styleId="ListBulletShortSecond">
    <w:name w:val="List Bullet_Short Second"/>
    <w:basedOn w:val="Normal"/>
    <w:uiPriority w:val="99"/>
    <w:rsid w:val="00CB7322"/>
    <w:pPr>
      <w:keepLines/>
      <w:numPr>
        <w:numId w:val="7"/>
      </w:numPr>
      <w:tabs>
        <w:tab w:val="clear" w:pos="1800"/>
        <w:tab w:val="left" w:pos="1080"/>
      </w:tabs>
      <w:spacing w:before="60" w:after="60"/>
      <w:ind w:left="1080"/>
    </w:pPr>
  </w:style>
  <w:style w:type="paragraph" w:styleId="BodyText3">
    <w:name w:val="Body Text 3"/>
    <w:basedOn w:val="Normal"/>
    <w:link w:val="BodyText3Char"/>
    <w:uiPriority w:val="99"/>
    <w:rsid w:val="00B919F1"/>
    <w:pPr>
      <w:spacing w:after="120"/>
    </w:pPr>
    <w:rPr>
      <w:sz w:val="16"/>
      <w:szCs w:val="16"/>
    </w:rPr>
  </w:style>
  <w:style w:type="character" w:customStyle="1" w:styleId="BodyText3Char">
    <w:name w:val="Body Text 3 Char"/>
    <w:basedOn w:val="DefaultParagraphFont"/>
    <w:link w:val="BodyText3"/>
    <w:uiPriority w:val="99"/>
    <w:semiHidden/>
    <w:rsid w:val="005C3431"/>
    <w:rPr>
      <w:rFonts w:ascii="Arial" w:hAnsi="Arial" w:cs="Arial"/>
      <w:kern w:val="32"/>
      <w:sz w:val="16"/>
      <w:szCs w:val="16"/>
    </w:rPr>
  </w:style>
  <w:style w:type="paragraph" w:customStyle="1" w:styleId="table">
    <w:name w:val="table"/>
    <w:basedOn w:val="Normal"/>
    <w:uiPriority w:val="99"/>
    <w:rsid w:val="00B919F1"/>
    <w:pPr>
      <w:widowControl w:val="0"/>
      <w:tabs>
        <w:tab w:val="left" w:pos="360"/>
        <w:tab w:val="left" w:pos="2592"/>
        <w:tab w:val="left" w:pos="3312"/>
        <w:tab w:val="left" w:pos="3744"/>
        <w:tab w:val="left" w:pos="7560"/>
      </w:tabs>
      <w:spacing w:line="240" w:lineRule="atLeast"/>
      <w:jc w:val="left"/>
    </w:pPr>
    <w:rPr>
      <w:rFonts w:ascii="CG Times (WN)" w:hAnsi="CG Times (WN)" w:cs="CG Times (WN)"/>
      <w:kern w:val="0"/>
    </w:rPr>
  </w:style>
  <w:style w:type="paragraph" w:customStyle="1" w:styleId="Bullet">
    <w:name w:val="Bullet"/>
    <w:basedOn w:val="Normal"/>
    <w:uiPriority w:val="99"/>
    <w:rsid w:val="00273D01"/>
    <w:pPr>
      <w:numPr>
        <w:numId w:val="9"/>
      </w:numPr>
      <w:tabs>
        <w:tab w:val="clear" w:pos="360"/>
        <w:tab w:val="num" w:pos="1440"/>
      </w:tabs>
      <w:spacing w:after="240"/>
      <w:ind w:left="1440" w:hanging="720"/>
    </w:pPr>
    <w:rPr>
      <w:rFonts w:cs="Times New Roman"/>
      <w:kern w:val="0"/>
    </w:rPr>
  </w:style>
  <w:style w:type="paragraph" w:styleId="FootnoteText">
    <w:name w:val="footnote text"/>
    <w:basedOn w:val="Normal"/>
    <w:link w:val="FootnoteTextChar"/>
    <w:uiPriority w:val="99"/>
    <w:semiHidden/>
    <w:rsid w:val="004F4E15"/>
    <w:rPr>
      <w:sz w:val="20"/>
      <w:szCs w:val="20"/>
    </w:rPr>
  </w:style>
  <w:style w:type="character" w:customStyle="1" w:styleId="FootnoteTextChar">
    <w:name w:val="Footnote Text Char"/>
    <w:basedOn w:val="DefaultParagraphFont"/>
    <w:link w:val="FootnoteText"/>
    <w:uiPriority w:val="99"/>
    <w:semiHidden/>
    <w:rsid w:val="005C3431"/>
    <w:rPr>
      <w:rFonts w:ascii="Arial" w:hAnsi="Arial" w:cs="Arial"/>
      <w:kern w:val="32"/>
      <w:sz w:val="20"/>
      <w:szCs w:val="20"/>
    </w:rPr>
  </w:style>
  <w:style w:type="character" w:styleId="FootnoteReference">
    <w:name w:val="footnote reference"/>
    <w:basedOn w:val="DefaultParagraphFont"/>
    <w:uiPriority w:val="99"/>
    <w:semiHidden/>
    <w:rsid w:val="004F4E15"/>
    <w:rPr>
      <w:rFonts w:cs="Times New Roman"/>
      <w:vertAlign w:val="superscript"/>
    </w:rPr>
  </w:style>
  <w:style w:type="character" w:styleId="Emphasis">
    <w:name w:val="Emphasis"/>
    <w:basedOn w:val="DefaultParagraphFont"/>
    <w:uiPriority w:val="99"/>
    <w:qFormat/>
    <w:rsid w:val="00880647"/>
    <w:rPr>
      <w:rFonts w:cs="Times New Roman"/>
      <w:b/>
      <w:bCs/>
    </w:rPr>
  </w:style>
  <w:style w:type="paragraph" w:customStyle="1" w:styleId="NormalUnderline">
    <w:name w:val="Normal + Underline"/>
    <w:basedOn w:val="Normal"/>
    <w:uiPriority w:val="99"/>
    <w:rsid w:val="00E97FE4"/>
    <w:pPr>
      <w:autoSpaceDE w:val="0"/>
      <w:autoSpaceDN w:val="0"/>
      <w:adjustRightInd w:val="0"/>
    </w:pPr>
    <w:rPr>
      <w:u w:val="single"/>
    </w:rPr>
  </w:style>
  <w:style w:type="paragraph" w:styleId="ListParagraph">
    <w:name w:val="List Paragraph"/>
    <w:basedOn w:val="Normal"/>
    <w:uiPriority w:val="34"/>
    <w:qFormat/>
    <w:rsid w:val="006867C6"/>
    <w:pPr>
      <w:numPr>
        <w:numId w:val="47"/>
      </w:numPr>
      <w:autoSpaceDE w:val="0"/>
      <w:autoSpaceDN w:val="0"/>
      <w:adjustRightInd w:val="0"/>
      <w:spacing w:after="120"/>
      <w:ind w:left="1080"/>
      <w:jc w:val="left"/>
    </w:pPr>
    <w:rPr>
      <w:kern w:val="0"/>
    </w:rPr>
  </w:style>
  <w:style w:type="paragraph" w:customStyle="1" w:styleId="Default">
    <w:name w:val="Default"/>
    <w:rsid w:val="008D6149"/>
    <w:pPr>
      <w:autoSpaceDE w:val="0"/>
      <w:autoSpaceDN w:val="0"/>
      <w:adjustRightInd w:val="0"/>
    </w:pPr>
    <w:rPr>
      <w:rFonts w:ascii="Arial" w:hAnsi="Arial"/>
      <w:color w:val="000000"/>
      <w:sz w:val="24"/>
      <w:szCs w:val="24"/>
    </w:rPr>
  </w:style>
  <w:style w:type="paragraph" w:styleId="Caption">
    <w:name w:val="caption"/>
    <w:basedOn w:val="Normal"/>
    <w:next w:val="Normal"/>
    <w:uiPriority w:val="99"/>
    <w:qFormat/>
    <w:rsid w:val="008B14E5"/>
    <w:pPr>
      <w:jc w:val="center"/>
    </w:pPr>
    <w:rPr>
      <w:rFonts w:cs="Times New Roman"/>
      <w:b/>
      <w:bCs/>
      <w:kern w:val="0"/>
    </w:rPr>
  </w:style>
  <w:style w:type="paragraph" w:styleId="Revision">
    <w:name w:val="Revision"/>
    <w:hidden/>
    <w:uiPriority w:val="99"/>
    <w:semiHidden/>
    <w:rsid w:val="0002706D"/>
    <w:rPr>
      <w:rFonts w:ascii="Arial" w:hAnsi="Arial" w:cs="Arial"/>
      <w:kern w:val="32"/>
      <w:sz w:val="22"/>
      <w:szCs w:val="22"/>
    </w:rPr>
  </w:style>
  <w:style w:type="paragraph" w:styleId="NoSpacing">
    <w:name w:val="No Spacing"/>
    <w:uiPriority w:val="1"/>
    <w:qFormat/>
    <w:rsid w:val="00675C26"/>
    <w:pPr>
      <w:jc w:val="both"/>
    </w:pPr>
    <w:rPr>
      <w:rFonts w:ascii="Arial" w:hAnsi="Arial" w:cs="Arial"/>
      <w:kern w:val="32"/>
      <w:sz w:val="22"/>
      <w:szCs w:val="22"/>
    </w:rPr>
  </w:style>
  <w:style w:type="paragraph" w:styleId="DocumentMap">
    <w:name w:val="Document Map"/>
    <w:basedOn w:val="Normal"/>
    <w:link w:val="DocumentMapChar"/>
    <w:uiPriority w:val="99"/>
    <w:semiHidden/>
    <w:unhideWhenUsed/>
    <w:rsid w:val="00DE0CD2"/>
    <w:rPr>
      <w:rFonts w:ascii="Tahoma" w:hAnsi="Tahoma" w:cs="Tahoma"/>
      <w:sz w:val="16"/>
      <w:szCs w:val="16"/>
    </w:rPr>
  </w:style>
  <w:style w:type="character" w:customStyle="1" w:styleId="DocumentMapChar">
    <w:name w:val="Document Map Char"/>
    <w:basedOn w:val="DefaultParagraphFont"/>
    <w:link w:val="DocumentMap"/>
    <w:uiPriority w:val="99"/>
    <w:semiHidden/>
    <w:rsid w:val="00DE0CD2"/>
    <w:rPr>
      <w:rFonts w:ascii="Tahoma" w:hAnsi="Tahoma" w:cs="Tahoma"/>
      <w:kern w:val="32"/>
      <w:sz w:val="16"/>
      <w:szCs w:val="16"/>
    </w:rPr>
  </w:style>
  <w:style w:type="paragraph" w:styleId="TableofFigures">
    <w:name w:val="table of figures"/>
    <w:basedOn w:val="Normal"/>
    <w:next w:val="Normal"/>
    <w:uiPriority w:val="99"/>
    <w:unhideWhenUsed/>
    <w:rsid w:val="004A63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9125">
      <w:bodyDiv w:val="1"/>
      <w:marLeft w:val="0"/>
      <w:marRight w:val="0"/>
      <w:marTop w:val="0"/>
      <w:marBottom w:val="0"/>
      <w:divBdr>
        <w:top w:val="none" w:sz="0" w:space="0" w:color="auto"/>
        <w:left w:val="none" w:sz="0" w:space="0" w:color="auto"/>
        <w:bottom w:val="none" w:sz="0" w:space="0" w:color="auto"/>
        <w:right w:val="none" w:sz="0" w:space="0" w:color="auto"/>
      </w:divBdr>
    </w:div>
    <w:div w:id="383600853">
      <w:bodyDiv w:val="1"/>
      <w:marLeft w:val="0"/>
      <w:marRight w:val="0"/>
      <w:marTop w:val="0"/>
      <w:marBottom w:val="0"/>
      <w:divBdr>
        <w:top w:val="none" w:sz="0" w:space="0" w:color="auto"/>
        <w:left w:val="none" w:sz="0" w:space="0" w:color="auto"/>
        <w:bottom w:val="none" w:sz="0" w:space="0" w:color="auto"/>
        <w:right w:val="none" w:sz="0" w:space="0" w:color="auto"/>
      </w:divBdr>
    </w:div>
    <w:div w:id="453404357">
      <w:bodyDiv w:val="1"/>
      <w:marLeft w:val="0"/>
      <w:marRight w:val="0"/>
      <w:marTop w:val="0"/>
      <w:marBottom w:val="0"/>
      <w:divBdr>
        <w:top w:val="none" w:sz="0" w:space="0" w:color="auto"/>
        <w:left w:val="none" w:sz="0" w:space="0" w:color="auto"/>
        <w:bottom w:val="none" w:sz="0" w:space="0" w:color="auto"/>
        <w:right w:val="none" w:sz="0" w:space="0" w:color="auto"/>
      </w:divBdr>
    </w:div>
    <w:div w:id="460808583">
      <w:bodyDiv w:val="1"/>
      <w:marLeft w:val="0"/>
      <w:marRight w:val="0"/>
      <w:marTop w:val="0"/>
      <w:marBottom w:val="0"/>
      <w:divBdr>
        <w:top w:val="none" w:sz="0" w:space="0" w:color="auto"/>
        <w:left w:val="none" w:sz="0" w:space="0" w:color="auto"/>
        <w:bottom w:val="none" w:sz="0" w:space="0" w:color="auto"/>
        <w:right w:val="none" w:sz="0" w:space="0" w:color="auto"/>
      </w:divBdr>
    </w:div>
    <w:div w:id="491415042">
      <w:bodyDiv w:val="1"/>
      <w:marLeft w:val="0"/>
      <w:marRight w:val="0"/>
      <w:marTop w:val="0"/>
      <w:marBottom w:val="0"/>
      <w:divBdr>
        <w:top w:val="none" w:sz="0" w:space="0" w:color="auto"/>
        <w:left w:val="none" w:sz="0" w:space="0" w:color="auto"/>
        <w:bottom w:val="none" w:sz="0" w:space="0" w:color="auto"/>
        <w:right w:val="none" w:sz="0" w:space="0" w:color="auto"/>
      </w:divBdr>
    </w:div>
    <w:div w:id="615672846">
      <w:bodyDiv w:val="1"/>
      <w:marLeft w:val="0"/>
      <w:marRight w:val="0"/>
      <w:marTop w:val="0"/>
      <w:marBottom w:val="0"/>
      <w:divBdr>
        <w:top w:val="none" w:sz="0" w:space="0" w:color="auto"/>
        <w:left w:val="none" w:sz="0" w:space="0" w:color="auto"/>
        <w:bottom w:val="none" w:sz="0" w:space="0" w:color="auto"/>
        <w:right w:val="none" w:sz="0" w:space="0" w:color="auto"/>
      </w:divBdr>
    </w:div>
    <w:div w:id="707678555">
      <w:bodyDiv w:val="1"/>
      <w:marLeft w:val="0"/>
      <w:marRight w:val="0"/>
      <w:marTop w:val="0"/>
      <w:marBottom w:val="0"/>
      <w:divBdr>
        <w:top w:val="none" w:sz="0" w:space="0" w:color="auto"/>
        <w:left w:val="none" w:sz="0" w:space="0" w:color="auto"/>
        <w:bottom w:val="none" w:sz="0" w:space="0" w:color="auto"/>
        <w:right w:val="none" w:sz="0" w:space="0" w:color="auto"/>
      </w:divBdr>
    </w:div>
    <w:div w:id="744298430">
      <w:bodyDiv w:val="1"/>
      <w:marLeft w:val="0"/>
      <w:marRight w:val="0"/>
      <w:marTop w:val="0"/>
      <w:marBottom w:val="0"/>
      <w:divBdr>
        <w:top w:val="none" w:sz="0" w:space="0" w:color="auto"/>
        <w:left w:val="none" w:sz="0" w:space="0" w:color="auto"/>
        <w:bottom w:val="none" w:sz="0" w:space="0" w:color="auto"/>
        <w:right w:val="none" w:sz="0" w:space="0" w:color="auto"/>
      </w:divBdr>
    </w:div>
    <w:div w:id="833376054">
      <w:bodyDiv w:val="1"/>
      <w:marLeft w:val="0"/>
      <w:marRight w:val="0"/>
      <w:marTop w:val="0"/>
      <w:marBottom w:val="0"/>
      <w:divBdr>
        <w:top w:val="none" w:sz="0" w:space="0" w:color="auto"/>
        <w:left w:val="none" w:sz="0" w:space="0" w:color="auto"/>
        <w:bottom w:val="none" w:sz="0" w:space="0" w:color="auto"/>
        <w:right w:val="none" w:sz="0" w:space="0" w:color="auto"/>
      </w:divBdr>
    </w:div>
    <w:div w:id="891039998">
      <w:bodyDiv w:val="1"/>
      <w:marLeft w:val="0"/>
      <w:marRight w:val="0"/>
      <w:marTop w:val="0"/>
      <w:marBottom w:val="0"/>
      <w:divBdr>
        <w:top w:val="none" w:sz="0" w:space="0" w:color="auto"/>
        <w:left w:val="none" w:sz="0" w:space="0" w:color="auto"/>
        <w:bottom w:val="none" w:sz="0" w:space="0" w:color="auto"/>
        <w:right w:val="none" w:sz="0" w:space="0" w:color="auto"/>
      </w:divBdr>
    </w:div>
    <w:div w:id="960650404">
      <w:bodyDiv w:val="1"/>
      <w:marLeft w:val="0"/>
      <w:marRight w:val="0"/>
      <w:marTop w:val="0"/>
      <w:marBottom w:val="0"/>
      <w:divBdr>
        <w:top w:val="none" w:sz="0" w:space="0" w:color="auto"/>
        <w:left w:val="none" w:sz="0" w:space="0" w:color="auto"/>
        <w:bottom w:val="none" w:sz="0" w:space="0" w:color="auto"/>
        <w:right w:val="none" w:sz="0" w:space="0" w:color="auto"/>
      </w:divBdr>
    </w:div>
    <w:div w:id="980113563">
      <w:bodyDiv w:val="1"/>
      <w:marLeft w:val="0"/>
      <w:marRight w:val="0"/>
      <w:marTop w:val="0"/>
      <w:marBottom w:val="0"/>
      <w:divBdr>
        <w:top w:val="none" w:sz="0" w:space="0" w:color="auto"/>
        <w:left w:val="none" w:sz="0" w:space="0" w:color="auto"/>
        <w:bottom w:val="none" w:sz="0" w:space="0" w:color="auto"/>
        <w:right w:val="none" w:sz="0" w:space="0" w:color="auto"/>
      </w:divBdr>
    </w:div>
    <w:div w:id="1057245536">
      <w:bodyDiv w:val="1"/>
      <w:marLeft w:val="0"/>
      <w:marRight w:val="0"/>
      <w:marTop w:val="0"/>
      <w:marBottom w:val="0"/>
      <w:divBdr>
        <w:top w:val="none" w:sz="0" w:space="0" w:color="auto"/>
        <w:left w:val="none" w:sz="0" w:space="0" w:color="auto"/>
        <w:bottom w:val="none" w:sz="0" w:space="0" w:color="auto"/>
        <w:right w:val="none" w:sz="0" w:space="0" w:color="auto"/>
      </w:divBdr>
    </w:div>
    <w:div w:id="1419668989">
      <w:bodyDiv w:val="1"/>
      <w:marLeft w:val="0"/>
      <w:marRight w:val="0"/>
      <w:marTop w:val="0"/>
      <w:marBottom w:val="0"/>
      <w:divBdr>
        <w:top w:val="none" w:sz="0" w:space="0" w:color="auto"/>
        <w:left w:val="none" w:sz="0" w:space="0" w:color="auto"/>
        <w:bottom w:val="none" w:sz="0" w:space="0" w:color="auto"/>
        <w:right w:val="none" w:sz="0" w:space="0" w:color="auto"/>
      </w:divBdr>
    </w:div>
    <w:div w:id="1446466562">
      <w:bodyDiv w:val="1"/>
      <w:marLeft w:val="0"/>
      <w:marRight w:val="0"/>
      <w:marTop w:val="0"/>
      <w:marBottom w:val="0"/>
      <w:divBdr>
        <w:top w:val="none" w:sz="0" w:space="0" w:color="auto"/>
        <w:left w:val="none" w:sz="0" w:space="0" w:color="auto"/>
        <w:bottom w:val="none" w:sz="0" w:space="0" w:color="auto"/>
        <w:right w:val="none" w:sz="0" w:space="0" w:color="auto"/>
      </w:divBdr>
    </w:div>
    <w:div w:id="1462577040">
      <w:bodyDiv w:val="1"/>
      <w:marLeft w:val="0"/>
      <w:marRight w:val="0"/>
      <w:marTop w:val="0"/>
      <w:marBottom w:val="0"/>
      <w:divBdr>
        <w:top w:val="none" w:sz="0" w:space="0" w:color="auto"/>
        <w:left w:val="none" w:sz="0" w:space="0" w:color="auto"/>
        <w:bottom w:val="none" w:sz="0" w:space="0" w:color="auto"/>
        <w:right w:val="none" w:sz="0" w:space="0" w:color="auto"/>
      </w:divBdr>
    </w:div>
    <w:div w:id="1499539005">
      <w:bodyDiv w:val="1"/>
      <w:marLeft w:val="0"/>
      <w:marRight w:val="0"/>
      <w:marTop w:val="0"/>
      <w:marBottom w:val="0"/>
      <w:divBdr>
        <w:top w:val="none" w:sz="0" w:space="0" w:color="auto"/>
        <w:left w:val="none" w:sz="0" w:space="0" w:color="auto"/>
        <w:bottom w:val="none" w:sz="0" w:space="0" w:color="auto"/>
        <w:right w:val="none" w:sz="0" w:space="0" w:color="auto"/>
      </w:divBdr>
    </w:div>
    <w:div w:id="1511915914">
      <w:marLeft w:val="0"/>
      <w:marRight w:val="0"/>
      <w:marTop w:val="0"/>
      <w:marBottom w:val="0"/>
      <w:divBdr>
        <w:top w:val="none" w:sz="0" w:space="0" w:color="auto"/>
        <w:left w:val="none" w:sz="0" w:space="0" w:color="auto"/>
        <w:bottom w:val="none" w:sz="0" w:space="0" w:color="auto"/>
        <w:right w:val="none" w:sz="0" w:space="0" w:color="auto"/>
      </w:divBdr>
      <w:divsChild>
        <w:div w:id="1511915925">
          <w:marLeft w:val="0"/>
          <w:marRight w:val="0"/>
          <w:marTop w:val="0"/>
          <w:marBottom w:val="0"/>
          <w:divBdr>
            <w:top w:val="none" w:sz="0" w:space="0" w:color="auto"/>
            <w:left w:val="none" w:sz="0" w:space="0" w:color="auto"/>
            <w:bottom w:val="none" w:sz="0" w:space="0" w:color="auto"/>
            <w:right w:val="none" w:sz="0" w:space="0" w:color="auto"/>
          </w:divBdr>
          <w:divsChild>
            <w:div w:id="15119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15915">
      <w:marLeft w:val="0"/>
      <w:marRight w:val="0"/>
      <w:marTop w:val="0"/>
      <w:marBottom w:val="0"/>
      <w:divBdr>
        <w:top w:val="none" w:sz="0" w:space="0" w:color="auto"/>
        <w:left w:val="none" w:sz="0" w:space="0" w:color="auto"/>
        <w:bottom w:val="none" w:sz="0" w:space="0" w:color="auto"/>
        <w:right w:val="none" w:sz="0" w:space="0" w:color="auto"/>
      </w:divBdr>
    </w:div>
    <w:div w:id="1511915916">
      <w:marLeft w:val="0"/>
      <w:marRight w:val="0"/>
      <w:marTop w:val="0"/>
      <w:marBottom w:val="0"/>
      <w:divBdr>
        <w:top w:val="none" w:sz="0" w:space="0" w:color="auto"/>
        <w:left w:val="none" w:sz="0" w:space="0" w:color="auto"/>
        <w:bottom w:val="none" w:sz="0" w:space="0" w:color="auto"/>
        <w:right w:val="none" w:sz="0" w:space="0" w:color="auto"/>
      </w:divBdr>
    </w:div>
    <w:div w:id="1511915917">
      <w:marLeft w:val="0"/>
      <w:marRight w:val="0"/>
      <w:marTop w:val="0"/>
      <w:marBottom w:val="0"/>
      <w:divBdr>
        <w:top w:val="none" w:sz="0" w:space="0" w:color="auto"/>
        <w:left w:val="none" w:sz="0" w:space="0" w:color="auto"/>
        <w:bottom w:val="none" w:sz="0" w:space="0" w:color="auto"/>
        <w:right w:val="none" w:sz="0" w:space="0" w:color="auto"/>
      </w:divBdr>
    </w:div>
    <w:div w:id="1511915919">
      <w:marLeft w:val="0"/>
      <w:marRight w:val="0"/>
      <w:marTop w:val="0"/>
      <w:marBottom w:val="0"/>
      <w:divBdr>
        <w:top w:val="none" w:sz="0" w:space="0" w:color="auto"/>
        <w:left w:val="none" w:sz="0" w:space="0" w:color="auto"/>
        <w:bottom w:val="none" w:sz="0" w:space="0" w:color="auto"/>
        <w:right w:val="none" w:sz="0" w:space="0" w:color="auto"/>
      </w:divBdr>
    </w:div>
    <w:div w:id="1511915920">
      <w:marLeft w:val="0"/>
      <w:marRight w:val="0"/>
      <w:marTop w:val="0"/>
      <w:marBottom w:val="0"/>
      <w:divBdr>
        <w:top w:val="none" w:sz="0" w:space="0" w:color="auto"/>
        <w:left w:val="none" w:sz="0" w:space="0" w:color="auto"/>
        <w:bottom w:val="none" w:sz="0" w:space="0" w:color="auto"/>
        <w:right w:val="none" w:sz="0" w:space="0" w:color="auto"/>
      </w:divBdr>
    </w:div>
    <w:div w:id="1511915921">
      <w:marLeft w:val="0"/>
      <w:marRight w:val="0"/>
      <w:marTop w:val="0"/>
      <w:marBottom w:val="0"/>
      <w:divBdr>
        <w:top w:val="none" w:sz="0" w:space="0" w:color="auto"/>
        <w:left w:val="none" w:sz="0" w:space="0" w:color="auto"/>
        <w:bottom w:val="none" w:sz="0" w:space="0" w:color="auto"/>
        <w:right w:val="none" w:sz="0" w:space="0" w:color="auto"/>
      </w:divBdr>
      <w:divsChild>
        <w:div w:id="1511915922">
          <w:marLeft w:val="0"/>
          <w:marRight w:val="0"/>
          <w:marTop w:val="0"/>
          <w:marBottom w:val="0"/>
          <w:divBdr>
            <w:top w:val="none" w:sz="0" w:space="0" w:color="auto"/>
            <w:left w:val="none" w:sz="0" w:space="0" w:color="auto"/>
            <w:bottom w:val="none" w:sz="0" w:space="0" w:color="auto"/>
            <w:right w:val="none" w:sz="0" w:space="0" w:color="auto"/>
          </w:divBdr>
        </w:div>
      </w:divsChild>
    </w:div>
    <w:div w:id="1511915923">
      <w:marLeft w:val="0"/>
      <w:marRight w:val="0"/>
      <w:marTop w:val="0"/>
      <w:marBottom w:val="0"/>
      <w:divBdr>
        <w:top w:val="none" w:sz="0" w:space="0" w:color="auto"/>
        <w:left w:val="none" w:sz="0" w:space="0" w:color="auto"/>
        <w:bottom w:val="none" w:sz="0" w:space="0" w:color="auto"/>
        <w:right w:val="none" w:sz="0" w:space="0" w:color="auto"/>
      </w:divBdr>
    </w:div>
    <w:div w:id="1511915924">
      <w:marLeft w:val="0"/>
      <w:marRight w:val="0"/>
      <w:marTop w:val="0"/>
      <w:marBottom w:val="0"/>
      <w:divBdr>
        <w:top w:val="none" w:sz="0" w:space="0" w:color="auto"/>
        <w:left w:val="none" w:sz="0" w:space="0" w:color="auto"/>
        <w:bottom w:val="none" w:sz="0" w:space="0" w:color="auto"/>
        <w:right w:val="none" w:sz="0" w:space="0" w:color="auto"/>
      </w:divBdr>
    </w:div>
    <w:div w:id="1524245855">
      <w:bodyDiv w:val="1"/>
      <w:marLeft w:val="0"/>
      <w:marRight w:val="0"/>
      <w:marTop w:val="0"/>
      <w:marBottom w:val="0"/>
      <w:divBdr>
        <w:top w:val="none" w:sz="0" w:space="0" w:color="auto"/>
        <w:left w:val="none" w:sz="0" w:space="0" w:color="auto"/>
        <w:bottom w:val="none" w:sz="0" w:space="0" w:color="auto"/>
        <w:right w:val="none" w:sz="0" w:space="0" w:color="auto"/>
      </w:divBdr>
    </w:div>
    <w:div w:id="1547716761">
      <w:bodyDiv w:val="1"/>
      <w:marLeft w:val="0"/>
      <w:marRight w:val="0"/>
      <w:marTop w:val="0"/>
      <w:marBottom w:val="0"/>
      <w:divBdr>
        <w:top w:val="none" w:sz="0" w:space="0" w:color="auto"/>
        <w:left w:val="none" w:sz="0" w:space="0" w:color="auto"/>
        <w:bottom w:val="none" w:sz="0" w:space="0" w:color="auto"/>
        <w:right w:val="none" w:sz="0" w:space="0" w:color="auto"/>
      </w:divBdr>
    </w:div>
    <w:div w:id="1845587600">
      <w:bodyDiv w:val="1"/>
      <w:marLeft w:val="0"/>
      <w:marRight w:val="0"/>
      <w:marTop w:val="0"/>
      <w:marBottom w:val="0"/>
      <w:divBdr>
        <w:top w:val="none" w:sz="0" w:space="0" w:color="auto"/>
        <w:left w:val="none" w:sz="0" w:space="0" w:color="auto"/>
        <w:bottom w:val="none" w:sz="0" w:space="0" w:color="auto"/>
        <w:right w:val="none" w:sz="0" w:space="0" w:color="auto"/>
      </w:divBdr>
    </w:div>
    <w:div w:id="1863279540">
      <w:bodyDiv w:val="1"/>
      <w:marLeft w:val="0"/>
      <w:marRight w:val="0"/>
      <w:marTop w:val="0"/>
      <w:marBottom w:val="0"/>
      <w:divBdr>
        <w:top w:val="none" w:sz="0" w:space="0" w:color="auto"/>
        <w:left w:val="none" w:sz="0" w:space="0" w:color="auto"/>
        <w:bottom w:val="none" w:sz="0" w:space="0" w:color="auto"/>
        <w:right w:val="none" w:sz="0" w:space="0" w:color="auto"/>
      </w:divBdr>
    </w:div>
    <w:div w:id="1885747694">
      <w:bodyDiv w:val="1"/>
      <w:marLeft w:val="0"/>
      <w:marRight w:val="0"/>
      <w:marTop w:val="0"/>
      <w:marBottom w:val="0"/>
      <w:divBdr>
        <w:top w:val="none" w:sz="0" w:space="0" w:color="auto"/>
        <w:left w:val="none" w:sz="0" w:space="0" w:color="auto"/>
        <w:bottom w:val="none" w:sz="0" w:space="0" w:color="auto"/>
        <w:right w:val="none" w:sz="0" w:space="0" w:color="auto"/>
      </w:divBdr>
    </w:div>
    <w:div w:id="1921862354">
      <w:bodyDiv w:val="1"/>
      <w:marLeft w:val="0"/>
      <w:marRight w:val="0"/>
      <w:marTop w:val="0"/>
      <w:marBottom w:val="0"/>
      <w:divBdr>
        <w:top w:val="none" w:sz="0" w:space="0" w:color="auto"/>
        <w:left w:val="none" w:sz="0" w:space="0" w:color="auto"/>
        <w:bottom w:val="none" w:sz="0" w:space="0" w:color="auto"/>
        <w:right w:val="none" w:sz="0" w:space="0" w:color="auto"/>
      </w:divBdr>
    </w:div>
    <w:div w:id="212495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2.xml"/><Relationship Id="rId26" Type="http://schemas.openxmlformats.org/officeDocument/2006/relationships/image" Target="media/image8.wmf"/><Relationship Id="rId39" Type="http://schemas.openxmlformats.org/officeDocument/2006/relationships/oleObject" Target="embeddings/oleObject10.bin"/><Relationship Id="rId21" Type="http://schemas.openxmlformats.org/officeDocument/2006/relationships/image" Target="media/image5.jpeg"/><Relationship Id="rId34" Type="http://schemas.openxmlformats.org/officeDocument/2006/relationships/image" Target="media/image12.wmf"/><Relationship Id="rId42" Type="http://schemas.openxmlformats.org/officeDocument/2006/relationships/image" Target="media/image15.wmf"/><Relationship Id="rId47" Type="http://schemas.openxmlformats.org/officeDocument/2006/relationships/image" Target="media/image17.wmf"/><Relationship Id="rId50" Type="http://schemas.openxmlformats.org/officeDocument/2006/relationships/oleObject" Target="embeddings/oleObject15.bin"/><Relationship Id="rId55" Type="http://schemas.openxmlformats.org/officeDocument/2006/relationships/image" Target="media/image21.wmf"/><Relationship Id="rId63" Type="http://schemas.openxmlformats.org/officeDocument/2006/relationships/image" Target="media/image25.wmf"/><Relationship Id="rId68" Type="http://schemas.openxmlformats.org/officeDocument/2006/relationships/oleObject" Target="embeddings/oleObject24.bin"/><Relationship Id="rId7" Type="http://schemas.openxmlformats.org/officeDocument/2006/relationships/settings" Target="settings.xml"/><Relationship Id="rId71" Type="http://schemas.openxmlformats.org/officeDocument/2006/relationships/image" Target="media/image29.wmf"/><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oleObject" Target="embeddings/oleObject4.bin"/><Relationship Id="rId11" Type="http://schemas.openxmlformats.org/officeDocument/2006/relationships/image" Target="media/image1.png"/><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9.bin"/><Relationship Id="rId40" Type="http://schemas.openxmlformats.org/officeDocument/2006/relationships/image" Target="media/image14.wmf"/><Relationship Id="rId45" Type="http://schemas.openxmlformats.org/officeDocument/2006/relationships/image" Target="media/image16.wmf"/><Relationship Id="rId53" Type="http://schemas.openxmlformats.org/officeDocument/2006/relationships/image" Target="media/image20.wmf"/><Relationship Id="rId58" Type="http://schemas.openxmlformats.org/officeDocument/2006/relationships/oleObject" Target="embeddings/oleObject19.bin"/><Relationship Id="rId66" Type="http://schemas.openxmlformats.org/officeDocument/2006/relationships/oleObject" Target="embeddings/oleObject23.bin"/><Relationship Id="rId7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oleObject" Target="embeddings/oleObject1.bin"/><Relationship Id="rId28" Type="http://schemas.openxmlformats.org/officeDocument/2006/relationships/image" Target="media/image9.wmf"/><Relationship Id="rId36" Type="http://schemas.openxmlformats.org/officeDocument/2006/relationships/oleObject" Target="embeddings/oleObject8.bin"/><Relationship Id="rId49" Type="http://schemas.openxmlformats.org/officeDocument/2006/relationships/image" Target="media/image18.wmf"/><Relationship Id="rId57" Type="http://schemas.openxmlformats.org/officeDocument/2006/relationships/image" Target="media/image22.wmf"/><Relationship Id="rId61" Type="http://schemas.openxmlformats.org/officeDocument/2006/relationships/image" Target="media/image24.wmf"/><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oleObject" Target="embeddings/oleObject5.bin"/><Relationship Id="rId44" Type="http://schemas.openxmlformats.org/officeDocument/2006/relationships/hyperlink" Target="https://www.ourair.org/dice/emission-factors" TargetMode="External"/><Relationship Id="rId52" Type="http://schemas.openxmlformats.org/officeDocument/2006/relationships/oleObject" Target="embeddings/oleObject16.bin"/><Relationship Id="rId60" Type="http://schemas.openxmlformats.org/officeDocument/2006/relationships/oleObject" Target="embeddings/oleObject20.bin"/><Relationship Id="rId65" Type="http://schemas.openxmlformats.org/officeDocument/2006/relationships/image" Target="media/image26.wmf"/><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6.wmf"/><Relationship Id="rId27" Type="http://schemas.openxmlformats.org/officeDocument/2006/relationships/oleObject" Target="embeddings/oleObject3.bin"/><Relationship Id="rId30" Type="http://schemas.openxmlformats.org/officeDocument/2006/relationships/image" Target="media/image10.wmf"/><Relationship Id="rId35" Type="http://schemas.openxmlformats.org/officeDocument/2006/relationships/oleObject" Target="embeddings/oleObject7.bin"/><Relationship Id="rId43" Type="http://schemas.openxmlformats.org/officeDocument/2006/relationships/oleObject" Target="embeddings/oleObject12.bin"/><Relationship Id="rId48" Type="http://schemas.openxmlformats.org/officeDocument/2006/relationships/oleObject" Target="embeddings/oleObject14.bin"/><Relationship Id="rId56" Type="http://schemas.openxmlformats.org/officeDocument/2006/relationships/oleObject" Target="embeddings/oleObject18.bin"/><Relationship Id="rId64" Type="http://schemas.openxmlformats.org/officeDocument/2006/relationships/oleObject" Target="embeddings/oleObject22.bin"/><Relationship Id="rId69" Type="http://schemas.openxmlformats.org/officeDocument/2006/relationships/image" Target="media/image28.wmf"/><Relationship Id="rId8" Type="http://schemas.openxmlformats.org/officeDocument/2006/relationships/webSettings" Target="webSettings.xml"/><Relationship Id="rId51" Type="http://schemas.openxmlformats.org/officeDocument/2006/relationships/image" Target="media/image19.wmf"/><Relationship Id="rId72" Type="http://schemas.openxmlformats.org/officeDocument/2006/relationships/oleObject" Target="embeddings/oleObject26.bin"/><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3.wmf"/><Relationship Id="rId46" Type="http://schemas.openxmlformats.org/officeDocument/2006/relationships/oleObject" Target="embeddings/oleObject13.bin"/><Relationship Id="rId59" Type="http://schemas.openxmlformats.org/officeDocument/2006/relationships/image" Target="media/image23.wmf"/><Relationship Id="rId67" Type="http://schemas.openxmlformats.org/officeDocument/2006/relationships/image" Target="media/image27.wmf"/><Relationship Id="rId20" Type="http://schemas.openxmlformats.org/officeDocument/2006/relationships/footer" Target="footer4.xml"/><Relationship Id="rId41" Type="http://schemas.openxmlformats.org/officeDocument/2006/relationships/oleObject" Target="embeddings/oleObject11.bin"/><Relationship Id="rId54" Type="http://schemas.openxmlformats.org/officeDocument/2006/relationships/oleObject" Target="embeddings/oleObject17.bin"/><Relationship Id="rId62" Type="http://schemas.openxmlformats.org/officeDocument/2006/relationships/oleObject" Target="embeddings/oleObject21.bin"/><Relationship Id="rId70" Type="http://schemas.openxmlformats.org/officeDocument/2006/relationships/oleObject" Target="embeddings/oleObject25.bin"/><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alderK.NA\Application%20Data\Microsoft\Templates\AFCEE%20TO35%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BEC926CA8234448BBDAA66811C990D" ma:contentTypeVersion="10" ma:contentTypeDescription="Create a new document." ma:contentTypeScope="" ma:versionID="fe89b1534614e2f724f58fcd29f8ea74">
  <xsd:schema xmlns:xsd="http://www.w3.org/2001/XMLSchema" xmlns:xs="http://www.w3.org/2001/XMLSchema" xmlns:p="http://schemas.microsoft.com/office/2006/metadata/properties" xmlns:ns2="63591261-97e9-4074-ab3f-a6a63f75c3a8" xmlns:ns3="52f5fa2e-4e58-4301-97f3-6e02fdcd3c2e" targetNamespace="http://schemas.microsoft.com/office/2006/metadata/properties" ma:root="true" ma:fieldsID="a8688c15d3c7c11fabf46f341972aad2" ns2:_="" ns3:_="">
    <xsd:import namespace="63591261-97e9-4074-ab3f-a6a63f75c3a8"/>
    <xsd:import namespace="52f5fa2e-4e58-4301-97f3-6e02fdcd3c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261-97e9-4074-ab3f-a6a63f75c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166aa50-2606-4bee-b14b-7e98c91f20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f5fa2e-4e58-4301-97f3-6e02fdcd3c2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4c82124-53cb-4ca7-b164-20733690f99e}" ma:internalName="TaxCatchAll" ma:showField="CatchAllData" ma:web="52f5fa2e-4e58-4301-97f3-6e02fdcd3c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52f5fa2e-4e58-4301-97f3-6e02fdcd3c2e" xsi:nil="true"/>
    <lcf76f155ced4ddcb4097134ff3c332f xmlns="63591261-97e9-4074-ab3f-a6a63f75c3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3D5EC1-500F-49C4-AF59-DE3F736D1ADB}">
  <ds:schemaRefs>
    <ds:schemaRef ds:uri="http://schemas.microsoft.com/sharepoint/v3/contenttype/forms"/>
  </ds:schemaRefs>
</ds:datastoreItem>
</file>

<file path=customXml/itemProps2.xml><?xml version="1.0" encoding="utf-8"?>
<ds:datastoreItem xmlns:ds="http://schemas.openxmlformats.org/officeDocument/2006/customXml" ds:itemID="{D3B9C5CF-0F81-4B6D-BE09-ED00B66A9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91261-97e9-4074-ab3f-a6a63f75c3a8"/>
    <ds:schemaRef ds:uri="52f5fa2e-4e58-4301-97f3-6e02fdcd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A392FE-04CC-4571-9200-5B574E4FF90E}">
  <ds:schemaRefs>
    <ds:schemaRef ds:uri="http://schemas.openxmlformats.org/officeDocument/2006/bibliography"/>
  </ds:schemaRefs>
</ds:datastoreItem>
</file>

<file path=customXml/itemProps4.xml><?xml version="1.0" encoding="utf-8"?>
<ds:datastoreItem xmlns:ds="http://schemas.openxmlformats.org/officeDocument/2006/customXml" ds:itemID="{EBF80CA0-ECBE-4D22-A4CA-386270C8F005}">
  <ds:schemaRefs>
    <ds:schemaRef ds:uri="http://schemas.microsoft.com/office/2006/metadata/properties"/>
    <ds:schemaRef ds:uri="http://schemas.microsoft.com/office/infopath/2007/PartnerControls"/>
    <ds:schemaRef ds:uri="52f5fa2e-4e58-4301-97f3-6e02fdcd3c2e"/>
    <ds:schemaRef ds:uri="63591261-97e9-4074-ab3f-a6a63f75c3a8"/>
  </ds:schemaRefs>
</ds:datastoreItem>
</file>

<file path=docProps/app.xml><?xml version="1.0" encoding="utf-8"?>
<Properties xmlns="http://schemas.openxmlformats.org/officeDocument/2006/extended-properties" xmlns:vt="http://schemas.openxmlformats.org/officeDocument/2006/docPropsVTypes">
  <Template>AFCEE TO35 Template.dot</Template>
  <TotalTime>99</TotalTime>
  <Pages>31</Pages>
  <Words>5156</Words>
  <Characters>29393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Air Toxics Emission Inventory Report</vt:lpstr>
    </vt:vector>
  </TitlesOfParts>
  <Manager>Crystal.Josey@aecom.com</Manager>
  <Company>AECOM</Company>
  <LinksUpToDate>false</LinksUpToDate>
  <CharactersWithSpaces>34481</CharactersWithSpaces>
  <SharedDoc>false</SharedDoc>
  <HLinks>
    <vt:vector size="192" baseType="variant">
      <vt:variant>
        <vt:i4>8061043</vt:i4>
      </vt:variant>
      <vt:variant>
        <vt:i4>192</vt:i4>
      </vt:variant>
      <vt:variant>
        <vt:i4>0</vt:i4>
      </vt:variant>
      <vt:variant>
        <vt:i4>5</vt:i4>
      </vt:variant>
      <vt:variant>
        <vt:lpwstr>http://www.arb.ca.gov/toxics/harp/harpdownload.htm</vt:lpwstr>
      </vt:variant>
      <vt:variant>
        <vt:lpwstr/>
      </vt:variant>
      <vt:variant>
        <vt:i4>1835057</vt:i4>
      </vt:variant>
      <vt:variant>
        <vt:i4>182</vt:i4>
      </vt:variant>
      <vt:variant>
        <vt:i4>0</vt:i4>
      </vt:variant>
      <vt:variant>
        <vt:i4>5</vt:i4>
      </vt:variant>
      <vt:variant>
        <vt:lpwstr/>
      </vt:variant>
      <vt:variant>
        <vt:lpwstr>_Toc250927107</vt:lpwstr>
      </vt:variant>
      <vt:variant>
        <vt:i4>1835057</vt:i4>
      </vt:variant>
      <vt:variant>
        <vt:i4>176</vt:i4>
      </vt:variant>
      <vt:variant>
        <vt:i4>0</vt:i4>
      </vt:variant>
      <vt:variant>
        <vt:i4>5</vt:i4>
      </vt:variant>
      <vt:variant>
        <vt:lpwstr/>
      </vt:variant>
      <vt:variant>
        <vt:lpwstr>_Toc250927106</vt:lpwstr>
      </vt:variant>
      <vt:variant>
        <vt:i4>1835057</vt:i4>
      </vt:variant>
      <vt:variant>
        <vt:i4>170</vt:i4>
      </vt:variant>
      <vt:variant>
        <vt:i4>0</vt:i4>
      </vt:variant>
      <vt:variant>
        <vt:i4>5</vt:i4>
      </vt:variant>
      <vt:variant>
        <vt:lpwstr/>
      </vt:variant>
      <vt:variant>
        <vt:lpwstr>_Toc250927105</vt:lpwstr>
      </vt:variant>
      <vt:variant>
        <vt:i4>1835057</vt:i4>
      </vt:variant>
      <vt:variant>
        <vt:i4>164</vt:i4>
      </vt:variant>
      <vt:variant>
        <vt:i4>0</vt:i4>
      </vt:variant>
      <vt:variant>
        <vt:i4>5</vt:i4>
      </vt:variant>
      <vt:variant>
        <vt:lpwstr/>
      </vt:variant>
      <vt:variant>
        <vt:lpwstr>_Toc250927104</vt:lpwstr>
      </vt:variant>
      <vt:variant>
        <vt:i4>1835057</vt:i4>
      </vt:variant>
      <vt:variant>
        <vt:i4>158</vt:i4>
      </vt:variant>
      <vt:variant>
        <vt:i4>0</vt:i4>
      </vt:variant>
      <vt:variant>
        <vt:i4>5</vt:i4>
      </vt:variant>
      <vt:variant>
        <vt:lpwstr/>
      </vt:variant>
      <vt:variant>
        <vt:lpwstr>_Toc250927103</vt:lpwstr>
      </vt:variant>
      <vt:variant>
        <vt:i4>1835057</vt:i4>
      </vt:variant>
      <vt:variant>
        <vt:i4>152</vt:i4>
      </vt:variant>
      <vt:variant>
        <vt:i4>0</vt:i4>
      </vt:variant>
      <vt:variant>
        <vt:i4>5</vt:i4>
      </vt:variant>
      <vt:variant>
        <vt:lpwstr/>
      </vt:variant>
      <vt:variant>
        <vt:lpwstr>_Toc250927102</vt:lpwstr>
      </vt:variant>
      <vt:variant>
        <vt:i4>1835057</vt:i4>
      </vt:variant>
      <vt:variant>
        <vt:i4>146</vt:i4>
      </vt:variant>
      <vt:variant>
        <vt:i4>0</vt:i4>
      </vt:variant>
      <vt:variant>
        <vt:i4>5</vt:i4>
      </vt:variant>
      <vt:variant>
        <vt:lpwstr/>
      </vt:variant>
      <vt:variant>
        <vt:lpwstr>_Toc250927101</vt:lpwstr>
      </vt:variant>
      <vt:variant>
        <vt:i4>1835057</vt:i4>
      </vt:variant>
      <vt:variant>
        <vt:i4>140</vt:i4>
      </vt:variant>
      <vt:variant>
        <vt:i4>0</vt:i4>
      </vt:variant>
      <vt:variant>
        <vt:i4>5</vt:i4>
      </vt:variant>
      <vt:variant>
        <vt:lpwstr/>
      </vt:variant>
      <vt:variant>
        <vt:lpwstr>_Toc250927100</vt:lpwstr>
      </vt:variant>
      <vt:variant>
        <vt:i4>1376304</vt:i4>
      </vt:variant>
      <vt:variant>
        <vt:i4>134</vt:i4>
      </vt:variant>
      <vt:variant>
        <vt:i4>0</vt:i4>
      </vt:variant>
      <vt:variant>
        <vt:i4>5</vt:i4>
      </vt:variant>
      <vt:variant>
        <vt:lpwstr/>
      </vt:variant>
      <vt:variant>
        <vt:lpwstr>_Toc250927099</vt:lpwstr>
      </vt:variant>
      <vt:variant>
        <vt:i4>1376304</vt:i4>
      </vt:variant>
      <vt:variant>
        <vt:i4>128</vt:i4>
      </vt:variant>
      <vt:variant>
        <vt:i4>0</vt:i4>
      </vt:variant>
      <vt:variant>
        <vt:i4>5</vt:i4>
      </vt:variant>
      <vt:variant>
        <vt:lpwstr/>
      </vt:variant>
      <vt:variant>
        <vt:lpwstr>_Toc250927098</vt:lpwstr>
      </vt:variant>
      <vt:variant>
        <vt:i4>1376304</vt:i4>
      </vt:variant>
      <vt:variant>
        <vt:i4>122</vt:i4>
      </vt:variant>
      <vt:variant>
        <vt:i4>0</vt:i4>
      </vt:variant>
      <vt:variant>
        <vt:i4>5</vt:i4>
      </vt:variant>
      <vt:variant>
        <vt:lpwstr/>
      </vt:variant>
      <vt:variant>
        <vt:lpwstr>_Toc250927097</vt:lpwstr>
      </vt:variant>
      <vt:variant>
        <vt:i4>1376304</vt:i4>
      </vt:variant>
      <vt:variant>
        <vt:i4>116</vt:i4>
      </vt:variant>
      <vt:variant>
        <vt:i4>0</vt:i4>
      </vt:variant>
      <vt:variant>
        <vt:i4>5</vt:i4>
      </vt:variant>
      <vt:variant>
        <vt:lpwstr/>
      </vt:variant>
      <vt:variant>
        <vt:lpwstr>_Toc250927096</vt:lpwstr>
      </vt:variant>
      <vt:variant>
        <vt:i4>1376304</vt:i4>
      </vt:variant>
      <vt:variant>
        <vt:i4>110</vt:i4>
      </vt:variant>
      <vt:variant>
        <vt:i4>0</vt:i4>
      </vt:variant>
      <vt:variant>
        <vt:i4>5</vt:i4>
      </vt:variant>
      <vt:variant>
        <vt:lpwstr/>
      </vt:variant>
      <vt:variant>
        <vt:lpwstr>_Toc250927095</vt:lpwstr>
      </vt:variant>
      <vt:variant>
        <vt:i4>1376304</vt:i4>
      </vt:variant>
      <vt:variant>
        <vt:i4>104</vt:i4>
      </vt:variant>
      <vt:variant>
        <vt:i4>0</vt:i4>
      </vt:variant>
      <vt:variant>
        <vt:i4>5</vt:i4>
      </vt:variant>
      <vt:variant>
        <vt:lpwstr/>
      </vt:variant>
      <vt:variant>
        <vt:lpwstr>_Toc250927094</vt:lpwstr>
      </vt:variant>
      <vt:variant>
        <vt:i4>1376304</vt:i4>
      </vt:variant>
      <vt:variant>
        <vt:i4>98</vt:i4>
      </vt:variant>
      <vt:variant>
        <vt:i4>0</vt:i4>
      </vt:variant>
      <vt:variant>
        <vt:i4>5</vt:i4>
      </vt:variant>
      <vt:variant>
        <vt:lpwstr/>
      </vt:variant>
      <vt:variant>
        <vt:lpwstr>_Toc250927093</vt:lpwstr>
      </vt:variant>
      <vt:variant>
        <vt:i4>1376304</vt:i4>
      </vt:variant>
      <vt:variant>
        <vt:i4>92</vt:i4>
      </vt:variant>
      <vt:variant>
        <vt:i4>0</vt:i4>
      </vt:variant>
      <vt:variant>
        <vt:i4>5</vt:i4>
      </vt:variant>
      <vt:variant>
        <vt:lpwstr/>
      </vt:variant>
      <vt:variant>
        <vt:lpwstr>_Toc250927092</vt:lpwstr>
      </vt:variant>
      <vt:variant>
        <vt:i4>1376304</vt:i4>
      </vt:variant>
      <vt:variant>
        <vt:i4>86</vt:i4>
      </vt:variant>
      <vt:variant>
        <vt:i4>0</vt:i4>
      </vt:variant>
      <vt:variant>
        <vt:i4>5</vt:i4>
      </vt:variant>
      <vt:variant>
        <vt:lpwstr/>
      </vt:variant>
      <vt:variant>
        <vt:lpwstr>_Toc250927091</vt:lpwstr>
      </vt:variant>
      <vt:variant>
        <vt:i4>1376304</vt:i4>
      </vt:variant>
      <vt:variant>
        <vt:i4>80</vt:i4>
      </vt:variant>
      <vt:variant>
        <vt:i4>0</vt:i4>
      </vt:variant>
      <vt:variant>
        <vt:i4>5</vt:i4>
      </vt:variant>
      <vt:variant>
        <vt:lpwstr/>
      </vt:variant>
      <vt:variant>
        <vt:lpwstr>_Toc250927090</vt:lpwstr>
      </vt:variant>
      <vt:variant>
        <vt:i4>1310768</vt:i4>
      </vt:variant>
      <vt:variant>
        <vt:i4>74</vt:i4>
      </vt:variant>
      <vt:variant>
        <vt:i4>0</vt:i4>
      </vt:variant>
      <vt:variant>
        <vt:i4>5</vt:i4>
      </vt:variant>
      <vt:variant>
        <vt:lpwstr/>
      </vt:variant>
      <vt:variant>
        <vt:lpwstr>_Toc250927089</vt:lpwstr>
      </vt:variant>
      <vt:variant>
        <vt:i4>1310768</vt:i4>
      </vt:variant>
      <vt:variant>
        <vt:i4>68</vt:i4>
      </vt:variant>
      <vt:variant>
        <vt:i4>0</vt:i4>
      </vt:variant>
      <vt:variant>
        <vt:i4>5</vt:i4>
      </vt:variant>
      <vt:variant>
        <vt:lpwstr/>
      </vt:variant>
      <vt:variant>
        <vt:lpwstr>_Toc250927088</vt:lpwstr>
      </vt:variant>
      <vt:variant>
        <vt:i4>1310768</vt:i4>
      </vt:variant>
      <vt:variant>
        <vt:i4>62</vt:i4>
      </vt:variant>
      <vt:variant>
        <vt:i4>0</vt:i4>
      </vt:variant>
      <vt:variant>
        <vt:i4>5</vt:i4>
      </vt:variant>
      <vt:variant>
        <vt:lpwstr/>
      </vt:variant>
      <vt:variant>
        <vt:lpwstr>_Toc250927087</vt:lpwstr>
      </vt:variant>
      <vt:variant>
        <vt:i4>1310768</vt:i4>
      </vt:variant>
      <vt:variant>
        <vt:i4>56</vt:i4>
      </vt:variant>
      <vt:variant>
        <vt:i4>0</vt:i4>
      </vt:variant>
      <vt:variant>
        <vt:i4>5</vt:i4>
      </vt:variant>
      <vt:variant>
        <vt:lpwstr/>
      </vt:variant>
      <vt:variant>
        <vt:lpwstr>_Toc250927086</vt:lpwstr>
      </vt:variant>
      <vt:variant>
        <vt:i4>1310768</vt:i4>
      </vt:variant>
      <vt:variant>
        <vt:i4>50</vt:i4>
      </vt:variant>
      <vt:variant>
        <vt:i4>0</vt:i4>
      </vt:variant>
      <vt:variant>
        <vt:i4>5</vt:i4>
      </vt:variant>
      <vt:variant>
        <vt:lpwstr/>
      </vt:variant>
      <vt:variant>
        <vt:lpwstr>_Toc250927085</vt:lpwstr>
      </vt:variant>
      <vt:variant>
        <vt:i4>1310768</vt:i4>
      </vt:variant>
      <vt:variant>
        <vt:i4>44</vt:i4>
      </vt:variant>
      <vt:variant>
        <vt:i4>0</vt:i4>
      </vt:variant>
      <vt:variant>
        <vt:i4>5</vt:i4>
      </vt:variant>
      <vt:variant>
        <vt:lpwstr/>
      </vt:variant>
      <vt:variant>
        <vt:lpwstr>_Toc250927084</vt:lpwstr>
      </vt:variant>
      <vt:variant>
        <vt:i4>1310768</vt:i4>
      </vt:variant>
      <vt:variant>
        <vt:i4>38</vt:i4>
      </vt:variant>
      <vt:variant>
        <vt:i4>0</vt:i4>
      </vt:variant>
      <vt:variant>
        <vt:i4>5</vt:i4>
      </vt:variant>
      <vt:variant>
        <vt:lpwstr/>
      </vt:variant>
      <vt:variant>
        <vt:lpwstr>_Toc250927083</vt:lpwstr>
      </vt:variant>
      <vt:variant>
        <vt:i4>1310768</vt:i4>
      </vt:variant>
      <vt:variant>
        <vt:i4>32</vt:i4>
      </vt:variant>
      <vt:variant>
        <vt:i4>0</vt:i4>
      </vt:variant>
      <vt:variant>
        <vt:i4>5</vt:i4>
      </vt:variant>
      <vt:variant>
        <vt:lpwstr/>
      </vt:variant>
      <vt:variant>
        <vt:lpwstr>_Toc250927082</vt:lpwstr>
      </vt:variant>
      <vt:variant>
        <vt:i4>1310768</vt:i4>
      </vt:variant>
      <vt:variant>
        <vt:i4>26</vt:i4>
      </vt:variant>
      <vt:variant>
        <vt:i4>0</vt:i4>
      </vt:variant>
      <vt:variant>
        <vt:i4>5</vt:i4>
      </vt:variant>
      <vt:variant>
        <vt:lpwstr/>
      </vt:variant>
      <vt:variant>
        <vt:lpwstr>_Toc250927081</vt:lpwstr>
      </vt:variant>
      <vt:variant>
        <vt:i4>1310768</vt:i4>
      </vt:variant>
      <vt:variant>
        <vt:i4>20</vt:i4>
      </vt:variant>
      <vt:variant>
        <vt:i4>0</vt:i4>
      </vt:variant>
      <vt:variant>
        <vt:i4>5</vt:i4>
      </vt:variant>
      <vt:variant>
        <vt:lpwstr/>
      </vt:variant>
      <vt:variant>
        <vt:lpwstr>_Toc250927080</vt:lpwstr>
      </vt:variant>
      <vt:variant>
        <vt:i4>1769520</vt:i4>
      </vt:variant>
      <vt:variant>
        <vt:i4>14</vt:i4>
      </vt:variant>
      <vt:variant>
        <vt:i4>0</vt:i4>
      </vt:variant>
      <vt:variant>
        <vt:i4>5</vt:i4>
      </vt:variant>
      <vt:variant>
        <vt:lpwstr/>
      </vt:variant>
      <vt:variant>
        <vt:lpwstr>_Toc250927079</vt:lpwstr>
      </vt:variant>
      <vt:variant>
        <vt:i4>1769520</vt:i4>
      </vt:variant>
      <vt:variant>
        <vt:i4>8</vt:i4>
      </vt:variant>
      <vt:variant>
        <vt:i4>0</vt:i4>
      </vt:variant>
      <vt:variant>
        <vt:i4>5</vt:i4>
      </vt:variant>
      <vt:variant>
        <vt:lpwstr/>
      </vt:variant>
      <vt:variant>
        <vt:lpwstr>_Toc250927078</vt:lpwstr>
      </vt:variant>
      <vt:variant>
        <vt:i4>1769520</vt:i4>
      </vt:variant>
      <vt:variant>
        <vt:i4>2</vt:i4>
      </vt:variant>
      <vt:variant>
        <vt:i4>0</vt:i4>
      </vt:variant>
      <vt:variant>
        <vt:i4>5</vt:i4>
      </vt:variant>
      <vt:variant>
        <vt:lpwstr/>
      </vt:variant>
      <vt:variant>
        <vt:lpwstr>_Toc250927077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Toxics Emission Inventory Report</dc:title>
  <dc:creator>Ramzi.Chaabane@aecom.com</dc:creator>
  <cp:lastModifiedBy>Chaabane, Ramzi</cp:lastModifiedBy>
  <cp:revision>4</cp:revision>
  <cp:lastPrinted>2012-12-11T02:04:00Z</cp:lastPrinted>
  <dcterms:created xsi:type="dcterms:W3CDTF">2022-12-23T00:14:00Z</dcterms:created>
  <dcterms:modified xsi:type="dcterms:W3CDTF">2023-01-16T02:39:00Z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0x0101005C83FAC0647DE24798E0EFB79A54EDF6</vt:lpwstr>
  </property>
  <property fmtid="{D5CDD505-2E9C-101B-9397-08002B2CF9AE}" pid="3" name="MediaServiceImageTags">
    <vt:lpwstr/>
  </property>
</Properties>
</file>